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C11A7" w14:textId="5019EFBA" w:rsidR="00181DEC" w:rsidRPr="00D27A4C" w:rsidRDefault="000C0689" w:rsidP="003901E8">
      <w:pPr>
        <w:pStyle w:val="Annex"/>
      </w:pPr>
      <w:bookmarkStart w:id="0" w:name="_Toc21626159"/>
      <w:bookmarkStart w:id="1" w:name="_GoBack"/>
      <w:bookmarkEnd w:id="1"/>
      <w:r w:rsidRPr="00D27A4C">
        <w:t>Emerging</w:t>
      </w:r>
      <w:r w:rsidR="00181DEC" w:rsidRPr="00D27A4C">
        <w:t xml:space="preserve"> Technologies –</w:t>
      </w:r>
      <w:r w:rsidR="006A57DE" w:rsidRPr="00D27A4C">
        <w:t xml:space="preserve"> </w:t>
      </w:r>
      <w:r w:rsidR="00181DEC" w:rsidRPr="00D27A4C">
        <w:t>Review Table</w:t>
      </w:r>
      <w:bookmarkEnd w:id="0"/>
      <w:r w:rsidR="006A57DE" w:rsidRPr="00D27A4C">
        <w:t xml:space="preserve"> </w:t>
      </w:r>
    </w:p>
    <w:p w14:paraId="558E2DE0" w14:textId="77777777" w:rsidR="00181DEC" w:rsidRPr="005A0DE1" w:rsidRDefault="00181DEC" w:rsidP="00181DEC">
      <w:pPr>
        <w:pStyle w:val="Subtitle"/>
        <w:rPr>
          <w:lang w:eastAsia="en-GB"/>
        </w:rPr>
      </w:pPr>
    </w:p>
    <w:tbl>
      <w:tblPr>
        <w:tblW w:w="5016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 w:firstRow="1" w:lastRow="0" w:firstColumn="1" w:lastColumn="0" w:noHBand="0" w:noVBand="0"/>
      </w:tblPr>
      <w:tblGrid>
        <w:gridCol w:w="1233"/>
        <w:gridCol w:w="2302"/>
        <w:gridCol w:w="2732"/>
        <w:gridCol w:w="2477"/>
        <w:gridCol w:w="4504"/>
        <w:gridCol w:w="1927"/>
      </w:tblGrid>
      <w:tr w:rsidR="00181DEC" w:rsidRPr="005A0DE1" w14:paraId="257DAD89" w14:textId="77777777" w:rsidTr="00181DEC">
        <w:trPr>
          <w:cantSplit/>
          <w:trHeight w:val="1299"/>
          <w:tblHeader/>
        </w:trPr>
        <w:tc>
          <w:tcPr>
            <w:tcW w:w="406" w:type="pct"/>
            <w:vMerge w:val="restart"/>
            <w:shd w:val="clear" w:color="auto" w:fill="365F91"/>
            <w:vAlign w:val="center"/>
          </w:tcPr>
          <w:p w14:paraId="4A82CE08" w14:textId="77777777" w:rsidR="00181DEC" w:rsidRPr="005A0DE1" w:rsidRDefault="00181DEC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758" w:type="pct"/>
            <w:vMerge w:val="restart"/>
            <w:shd w:val="clear" w:color="auto" w:fill="365F91"/>
            <w:vAlign w:val="center"/>
          </w:tcPr>
          <w:p w14:paraId="1726D2B7" w14:textId="77777777" w:rsidR="00181DEC" w:rsidRPr="005A0DE1" w:rsidRDefault="00181DEC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 xml:space="preserve">Question </w:t>
            </w:r>
          </w:p>
        </w:tc>
        <w:tc>
          <w:tcPr>
            <w:tcW w:w="1716" w:type="pct"/>
            <w:gridSpan w:val="2"/>
            <w:shd w:val="clear" w:color="auto" w:fill="365F91"/>
            <w:vAlign w:val="center"/>
          </w:tcPr>
          <w:p w14:paraId="476E66BC" w14:textId="77777777" w:rsidR="00181DEC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Technology Candidate Response</w:t>
            </w:r>
          </w:p>
        </w:tc>
        <w:tc>
          <w:tcPr>
            <w:tcW w:w="1484" w:type="pct"/>
            <w:shd w:val="clear" w:color="auto" w:fill="365F91"/>
          </w:tcPr>
          <w:p w14:paraId="7168133C" w14:textId="77777777" w:rsidR="00181DEC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  <w:p w14:paraId="40B6D5F0" w14:textId="77777777" w:rsidR="00181DEC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  <w:p w14:paraId="413A3CD1" w14:textId="77777777" w:rsidR="00181DEC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Working Group Response</w:t>
            </w:r>
          </w:p>
        </w:tc>
        <w:tc>
          <w:tcPr>
            <w:tcW w:w="635" w:type="pct"/>
            <w:shd w:val="clear" w:color="auto" w:fill="365F91"/>
          </w:tcPr>
          <w:tbl>
            <w:tblPr>
              <w:tblW w:w="1065" w:type="dxa"/>
              <w:tblInd w:w="108" w:type="dxa"/>
              <w:tblBorders>
                <w:top w:val="single" w:sz="4" w:space="0" w:color="BFBFBF"/>
                <w:left w:val="single" w:sz="4" w:space="0" w:color="BFBFBF"/>
                <w:bottom w:val="single" w:sz="4" w:space="0" w:color="BFBFB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52"/>
              <w:gridCol w:w="368"/>
              <w:gridCol w:w="345"/>
            </w:tblGrid>
            <w:tr w:rsidR="00181DEC" w:rsidRPr="00B54EC5" w14:paraId="71D3FC6B" w14:textId="77777777" w:rsidTr="00181DEC">
              <w:trPr>
                <w:cantSplit/>
                <w:trHeight w:val="1146"/>
              </w:trPr>
              <w:tc>
                <w:tcPr>
                  <w:tcW w:w="1653" w:type="pct"/>
                  <w:shd w:val="clear" w:color="auto" w:fill="92D050"/>
                </w:tcPr>
                <w:p w14:paraId="723BF597" w14:textId="77777777" w:rsidR="00181DEC" w:rsidRPr="00B54EC5" w:rsidRDefault="00181DEC" w:rsidP="00181DEC">
                  <w:pPr>
                    <w:keepNext/>
                    <w:keepLines/>
                    <w:tabs>
                      <w:tab w:val="center" w:pos="500"/>
                    </w:tabs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 w:rsidRPr="00B54EC5">
                    <w:rPr>
                      <w:rFonts w:ascii="Calibri" w:hAnsi="Calibri"/>
                      <w:b/>
                      <w:bCs/>
                      <w:szCs w:val="18"/>
                    </w:rPr>
                    <w:t>Green</w:t>
                  </w:r>
                </w:p>
              </w:tc>
              <w:tc>
                <w:tcPr>
                  <w:tcW w:w="1728" w:type="pct"/>
                  <w:shd w:val="clear" w:color="auto" w:fill="FFFF00"/>
                </w:tcPr>
                <w:p w14:paraId="01498FA1" w14:textId="77777777" w:rsidR="00181DEC" w:rsidRPr="00B54EC5" w:rsidRDefault="00181DEC" w:rsidP="00181DEC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>
                    <w:rPr>
                      <w:rFonts w:ascii="Calibri" w:hAnsi="Calibri"/>
                      <w:b/>
                      <w:bCs/>
                      <w:szCs w:val="18"/>
                    </w:rPr>
                    <w:t>Amber</w:t>
                  </w:r>
                </w:p>
              </w:tc>
              <w:tc>
                <w:tcPr>
                  <w:tcW w:w="1620" w:type="pct"/>
                  <w:shd w:val="clear" w:color="auto" w:fill="FF0000"/>
                </w:tcPr>
                <w:p w14:paraId="7E17CB02" w14:textId="77777777" w:rsidR="00181DEC" w:rsidRPr="00B54EC5" w:rsidRDefault="00181DEC" w:rsidP="00181DEC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 w:rsidRPr="00B54EC5">
                    <w:rPr>
                      <w:rFonts w:ascii="Calibri" w:hAnsi="Calibri"/>
                      <w:b/>
                      <w:bCs/>
                      <w:szCs w:val="18"/>
                    </w:rPr>
                    <w:t>Red</w:t>
                  </w:r>
                </w:p>
              </w:tc>
            </w:tr>
          </w:tbl>
          <w:p w14:paraId="6C878171" w14:textId="77777777" w:rsidR="00181DEC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</w:tr>
      <w:tr w:rsidR="00181DEC" w:rsidRPr="005A0DE1" w14:paraId="0CC6AB4B" w14:textId="77777777" w:rsidTr="00390F1B">
        <w:trPr>
          <w:cantSplit/>
          <w:trHeight w:val="128"/>
        </w:trPr>
        <w:tc>
          <w:tcPr>
            <w:tcW w:w="406" w:type="pct"/>
            <w:vMerge/>
            <w:shd w:val="clear" w:color="auto" w:fill="365F91"/>
          </w:tcPr>
          <w:p w14:paraId="61772062" w14:textId="77777777" w:rsidR="00181DEC" w:rsidRPr="005A0DE1" w:rsidRDefault="00181DEC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758" w:type="pct"/>
            <w:vMerge/>
            <w:shd w:val="clear" w:color="auto" w:fill="365F91"/>
          </w:tcPr>
          <w:p w14:paraId="3222319C" w14:textId="77777777" w:rsidR="00181DEC" w:rsidRPr="005A0DE1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900" w:type="pct"/>
            <w:shd w:val="clear" w:color="auto" w:fill="365F91"/>
          </w:tcPr>
          <w:p w14:paraId="64D5F7A0" w14:textId="77777777" w:rsidR="00181DEC" w:rsidRPr="005A0DE1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Infrastructure</w:t>
            </w:r>
          </w:p>
        </w:tc>
        <w:tc>
          <w:tcPr>
            <w:tcW w:w="816" w:type="pct"/>
            <w:shd w:val="clear" w:color="auto" w:fill="365F91"/>
          </w:tcPr>
          <w:p w14:paraId="7F8999AD" w14:textId="77777777" w:rsidR="00181DEC" w:rsidRPr="005A0DE1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User</w:t>
            </w:r>
          </w:p>
        </w:tc>
        <w:tc>
          <w:tcPr>
            <w:tcW w:w="1484" w:type="pct"/>
            <w:shd w:val="clear" w:color="auto" w:fill="365F91"/>
          </w:tcPr>
          <w:p w14:paraId="5CD978E8" w14:textId="77777777" w:rsidR="00181DEC" w:rsidRPr="005A0DE1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635" w:type="pct"/>
            <w:shd w:val="clear" w:color="auto" w:fill="365F91"/>
          </w:tcPr>
          <w:p w14:paraId="1E004E40" w14:textId="77777777" w:rsidR="00181DEC" w:rsidRPr="005A0DE1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 xml:space="preserve"> Status</w:t>
            </w:r>
          </w:p>
        </w:tc>
      </w:tr>
      <w:tr w:rsidR="00181DEC" w:rsidRPr="005A0DE1" w14:paraId="307700D3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CA61F02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4C00637F" w14:textId="77777777" w:rsidR="00181DEC" w:rsidRPr="005A0DE1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A81B10">
              <w:rPr>
                <w:rFonts w:ascii="Calibri" w:hAnsi="Calibri" w:cs="Calibri"/>
                <w:szCs w:val="18"/>
              </w:rPr>
              <w:t>Where has the referral come from?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2804B80" w14:textId="77777777" w:rsidR="00181DEC" w:rsidRDefault="000D767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LoRa Alliance</w:t>
            </w:r>
            <w:r w:rsidR="00BB5695">
              <w:rPr>
                <w:rFonts w:ascii="Calibri" w:hAnsi="Calibri" w:cs="Calibri"/>
                <w:szCs w:val="18"/>
              </w:rPr>
              <w:t xml:space="preserve"> </w:t>
            </w:r>
          </w:p>
          <w:p w14:paraId="45F5DBD3" w14:textId="4D1304A1" w:rsidR="0046058B" w:rsidRPr="005A0DE1" w:rsidRDefault="00392F8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hyperlink r:id="rId12" w:history="1">
              <w:r w:rsidR="0046058B">
                <w:rPr>
                  <w:rStyle w:val="Hyperlink"/>
                </w:rPr>
                <w:t>https://lora-alliance.org/</w:t>
              </w:r>
            </w:hyperlink>
          </w:p>
        </w:tc>
        <w:tc>
          <w:tcPr>
            <w:tcW w:w="816" w:type="pct"/>
            <w:shd w:val="clear" w:color="auto" w:fill="FFFFFF" w:themeFill="background1"/>
          </w:tcPr>
          <w:p w14:paraId="03FEFB95" w14:textId="27A17248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68063302" w14:textId="6BEEBA30" w:rsidR="00181DEC" w:rsidRPr="005A0DE1" w:rsidRDefault="00A1460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2" w:author="Jillian Carson-Jackson" w:date="2020-04-07T18:38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50DFB030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46DE4FF2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0675AE5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7816DE87" w14:textId="77777777" w:rsidR="00181DEC" w:rsidRPr="00A81B10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Name of technology and product name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063CAFE" w14:textId="520D1879" w:rsidR="002474A5" w:rsidRPr="005A0DE1" w:rsidRDefault="00B10816" w:rsidP="002474A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LoRaWAN</w:t>
            </w:r>
          </w:p>
        </w:tc>
        <w:tc>
          <w:tcPr>
            <w:tcW w:w="816" w:type="pct"/>
            <w:shd w:val="clear" w:color="auto" w:fill="FFFFFF" w:themeFill="background1"/>
          </w:tcPr>
          <w:p w14:paraId="2F6F461F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5AE1D08D" w14:textId="138098BF" w:rsidR="00181DEC" w:rsidRPr="005A0DE1" w:rsidRDefault="00A1460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3" w:author="Jillian Carson-Jackson" w:date="2020-04-07T18:38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240AA164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1447F356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9ADCFDA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7C0BCF55" w14:textId="77777777" w:rsidR="00181DEC" w:rsidRPr="00A81B10" w:rsidRDefault="00181DEC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Functional description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53BE568" w14:textId="77777777" w:rsidR="001449B5" w:rsidRDefault="00E25A9E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Wireless </w:t>
            </w:r>
            <w:r w:rsidR="00BF7637">
              <w:rPr>
                <w:rFonts w:ascii="Calibri" w:hAnsi="Calibri" w:cs="Calibri"/>
                <w:szCs w:val="18"/>
              </w:rPr>
              <w:t>IoT data transmission</w:t>
            </w:r>
            <w:r w:rsidR="00F061EC">
              <w:rPr>
                <w:rFonts w:ascii="Calibri" w:hAnsi="Calibri" w:cs="Calibri"/>
                <w:szCs w:val="18"/>
              </w:rPr>
              <w:t xml:space="preserve"> and </w:t>
            </w:r>
            <w:r w:rsidR="001449B5">
              <w:rPr>
                <w:rFonts w:ascii="Calibri" w:hAnsi="Calibri" w:cs="Calibri"/>
                <w:szCs w:val="18"/>
              </w:rPr>
              <w:t xml:space="preserve">IoT device </w:t>
            </w:r>
            <w:r w:rsidR="00F061EC">
              <w:rPr>
                <w:rFonts w:ascii="Calibri" w:hAnsi="Calibri" w:cs="Calibri"/>
                <w:szCs w:val="18"/>
              </w:rPr>
              <w:t xml:space="preserve">network </w:t>
            </w:r>
            <w:r w:rsidR="00BF7637">
              <w:rPr>
                <w:rFonts w:ascii="Calibri" w:hAnsi="Calibri" w:cs="Calibri"/>
                <w:szCs w:val="18"/>
              </w:rPr>
              <w:t xml:space="preserve">technology. </w:t>
            </w:r>
          </w:p>
          <w:p w14:paraId="6C1DFAB8" w14:textId="625CDAC4" w:rsidR="00181DEC" w:rsidRPr="005A0DE1" w:rsidRDefault="00B86145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Provides long communication range</w:t>
            </w:r>
            <w:r w:rsidR="001449B5">
              <w:rPr>
                <w:rFonts w:ascii="Calibri" w:hAnsi="Calibri" w:cs="Calibri"/>
                <w:szCs w:val="18"/>
              </w:rPr>
              <w:t>s</w:t>
            </w:r>
            <w:r>
              <w:rPr>
                <w:rFonts w:ascii="Calibri" w:hAnsi="Calibri" w:cs="Calibri"/>
                <w:szCs w:val="18"/>
              </w:rPr>
              <w:t xml:space="preserve"> (100-200km on sea)</w:t>
            </w:r>
            <w:r w:rsidR="00BF7637">
              <w:rPr>
                <w:rFonts w:ascii="Calibri" w:hAnsi="Calibri" w:cs="Calibri"/>
                <w:szCs w:val="18"/>
              </w:rPr>
              <w:t xml:space="preserve"> </w:t>
            </w:r>
            <w:r>
              <w:rPr>
                <w:rFonts w:ascii="Calibri" w:hAnsi="Calibri" w:cs="Calibri"/>
                <w:szCs w:val="18"/>
              </w:rPr>
              <w:t>together with extremely l</w:t>
            </w:r>
            <w:r w:rsidR="00BF7637">
              <w:rPr>
                <w:rFonts w:ascii="Calibri" w:hAnsi="Calibri" w:cs="Calibri"/>
                <w:szCs w:val="18"/>
              </w:rPr>
              <w:t xml:space="preserve">ow energy </w:t>
            </w:r>
            <w:r>
              <w:rPr>
                <w:rFonts w:ascii="Calibri" w:hAnsi="Calibri" w:cs="Calibri"/>
                <w:szCs w:val="18"/>
              </w:rPr>
              <w:t xml:space="preserve">usage (25mW). </w:t>
            </w:r>
          </w:p>
        </w:tc>
        <w:tc>
          <w:tcPr>
            <w:tcW w:w="816" w:type="pct"/>
            <w:shd w:val="clear" w:color="auto" w:fill="FFFFFF" w:themeFill="background1"/>
          </w:tcPr>
          <w:p w14:paraId="55285503" w14:textId="06CF79D8" w:rsidR="00181DEC" w:rsidRPr="005A0DE1" w:rsidRDefault="00F07C80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Enables low-cost and battery operated sensor communications </w:t>
            </w:r>
            <w:r w:rsidR="00591952">
              <w:rPr>
                <w:rFonts w:ascii="Calibri" w:hAnsi="Calibri" w:cs="Calibri"/>
                <w:szCs w:val="18"/>
              </w:rPr>
              <w:t xml:space="preserve">and data collection </w:t>
            </w:r>
            <w:r>
              <w:rPr>
                <w:rFonts w:ascii="Calibri" w:hAnsi="Calibri" w:cs="Calibri"/>
                <w:szCs w:val="18"/>
              </w:rPr>
              <w:t xml:space="preserve">over very long distances, with </w:t>
            </w:r>
            <w:r w:rsidR="00F927A3">
              <w:rPr>
                <w:rFonts w:ascii="Calibri" w:hAnsi="Calibri" w:cs="Calibri"/>
                <w:szCs w:val="18"/>
              </w:rPr>
              <w:t xml:space="preserve">battery </w:t>
            </w:r>
            <w:r w:rsidR="00706B12">
              <w:rPr>
                <w:rFonts w:ascii="Calibri" w:hAnsi="Calibri" w:cs="Calibri"/>
                <w:szCs w:val="18"/>
              </w:rPr>
              <w:t>lifetimes up 5-15 years.</w:t>
            </w:r>
          </w:p>
        </w:tc>
        <w:tc>
          <w:tcPr>
            <w:tcW w:w="1484" w:type="pct"/>
            <w:shd w:val="clear" w:color="auto" w:fill="FFFFFF" w:themeFill="background1"/>
          </w:tcPr>
          <w:p w14:paraId="07522AC9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76401A90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0F4625F3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74EE8CF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19461A61" w14:textId="77777777" w:rsidR="00181DEC" w:rsidRDefault="00181DEC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Proposed user group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16EB229" w14:textId="4ADCD04C" w:rsidR="00181DEC" w:rsidRPr="005A0DE1" w:rsidRDefault="00DD7C69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Maritime signal</w:t>
            </w:r>
            <w:r w:rsidR="004C7796">
              <w:rPr>
                <w:rFonts w:ascii="Calibri" w:hAnsi="Calibri" w:cs="Calibri"/>
                <w:szCs w:val="18"/>
              </w:rPr>
              <w:t>ling equipment infrastructure</w:t>
            </w:r>
            <w:r>
              <w:rPr>
                <w:rFonts w:ascii="Calibri" w:hAnsi="Calibri" w:cs="Calibri"/>
                <w:szCs w:val="18"/>
              </w:rPr>
              <w:t xml:space="preserve"> </w:t>
            </w:r>
            <w:r w:rsidR="004C7796">
              <w:rPr>
                <w:rFonts w:ascii="Calibri" w:hAnsi="Calibri" w:cs="Calibri"/>
                <w:szCs w:val="18"/>
              </w:rPr>
              <w:t>condition monitoring</w:t>
            </w:r>
            <w:r w:rsidR="00E84930">
              <w:rPr>
                <w:rFonts w:ascii="Calibri" w:hAnsi="Calibri" w:cs="Calibri"/>
                <w:szCs w:val="18"/>
              </w:rPr>
              <w:t>.</w:t>
            </w:r>
            <w:ins w:id="4" w:author="Jillian Carson-Jackson" w:date="2020-04-07T18:39:00Z">
              <w:r w:rsidR="00A1460D">
                <w:rPr>
                  <w:rFonts w:ascii="Calibri" w:hAnsi="Calibri" w:cs="Calibri"/>
                  <w:szCs w:val="18"/>
                </w:rPr>
                <w:t xml:space="preserve"> [Use case]</w:t>
              </w:r>
            </w:ins>
          </w:p>
        </w:tc>
        <w:tc>
          <w:tcPr>
            <w:tcW w:w="816" w:type="pct"/>
            <w:shd w:val="clear" w:color="auto" w:fill="FFFFFF" w:themeFill="background1"/>
          </w:tcPr>
          <w:p w14:paraId="7EB5AE33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AE8DC88" w14:textId="7E7AE23C" w:rsidR="00181DEC" w:rsidRPr="005A0DE1" w:rsidRDefault="00A1460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5" w:author="Jillian Carson-Jackson" w:date="2020-04-07T18:40:00Z">
              <w:r>
                <w:rPr>
                  <w:rFonts w:ascii="Calibri" w:hAnsi="Calibri" w:cs="Calibri"/>
                  <w:szCs w:val="18"/>
                </w:rPr>
                <w:t>[may not]</w:t>
              </w:r>
            </w:ins>
            <w:ins w:id="6" w:author="Jillian Carson-Jackson" w:date="2020-04-07T18:39:00Z">
              <w:r>
                <w:rPr>
                  <w:rFonts w:ascii="Calibri" w:hAnsi="Calibri" w:cs="Calibri"/>
                  <w:szCs w:val="18"/>
                </w:rPr>
                <w:t xml:space="preserve"> provide a tool to interact with vessels 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72610693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141D9B60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12A882A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27B65F2B" w14:textId="77777777" w:rsidR="00181DEC" w:rsidRPr="00A81B10" w:rsidRDefault="00181DEC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What are its Key limitations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A6DB909" w14:textId="1E206037" w:rsidR="00181DEC" w:rsidRPr="005A0DE1" w:rsidRDefault="00E84930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Limitations on amount of transferred data</w:t>
            </w:r>
            <w:r w:rsidR="006C4B48">
              <w:rPr>
                <w:rFonts w:ascii="Calibri" w:hAnsi="Calibri" w:cs="Calibri"/>
                <w:szCs w:val="18"/>
              </w:rPr>
              <w:t xml:space="preserve"> and frequency of </w:t>
            </w:r>
            <w:r w:rsidR="007C1C1E">
              <w:rPr>
                <w:rFonts w:ascii="Calibri" w:hAnsi="Calibri" w:cs="Calibri"/>
                <w:szCs w:val="18"/>
              </w:rPr>
              <w:t>message sending.</w:t>
            </w:r>
            <w:r w:rsidR="00B50A9C">
              <w:rPr>
                <w:rFonts w:ascii="Calibri" w:hAnsi="Calibri" w:cs="Calibri"/>
                <w:szCs w:val="18"/>
              </w:rPr>
              <w:t xml:space="preserve"> </w:t>
            </w:r>
          </w:p>
        </w:tc>
        <w:tc>
          <w:tcPr>
            <w:tcW w:w="816" w:type="pct"/>
            <w:shd w:val="clear" w:color="auto" w:fill="FFFFFF" w:themeFill="background1"/>
          </w:tcPr>
          <w:p w14:paraId="23C9A498" w14:textId="68F58076" w:rsidR="00181DEC" w:rsidRDefault="006C4B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Suitable for transmitting sensor data with of maximum size of 50 bytes</w:t>
            </w:r>
            <w:r w:rsidR="00FD0080">
              <w:rPr>
                <w:rFonts w:ascii="Calibri" w:hAnsi="Calibri" w:cs="Calibri"/>
                <w:szCs w:val="18"/>
              </w:rPr>
              <w:t xml:space="preserve">, with </w:t>
            </w:r>
            <w:r w:rsidR="00F24139">
              <w:rPr>
                <w:rFonts w:ascii="Calibri" w:hAnsi="Calibri" w:cs="Calibri"/>
                <w:szCs w:val="18"/>
              </w:rPr>
              <w:t>device sending messages once per minute of less often.</w:t>
            </w:r>
          </w:p>
          <w:p w14:paraId="7E603B86" w14:textId="5A5799A1" w:rsidR="007C1C1E" w:rsidRPr="005A0DE1" w:rsidRDefault="00C0118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Not suitable for continuous real-time streaming of data (like Internet data traffic). </w:t>
            </w:r>
          </w:p>
        </w:tc>
        <w:tc>
          <w:tcPr>
            <w:tcW w:w="1484" w:type="pct"/>
            <w:shd w:val="clear" w:color="auto" w:fill="FFFFFF" w:themeFill="background1"/>
          </w:tcPr>
          <w:p w14:paraId="4CD878CB" w14:textId="66B96DA7" w:rsidR="00181DEC" w:rsidRPr="005A0DE1" w:rsidRDefault="00A1460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7" w:author="Jillian Carson-Jackson" w:date="2020-04-07T18:41:00Z">
              <w:r>
                <w:rPr>
                  <w:rFonts w:ascii="Calibri" w:hAnsi="Calibri" w:cs="Calibri"/>
                  <w:szCs w:val="18"/>
                </w:rPr>
                <w:t>Range and data rate may be inversely proportional (com</w:t>
              </w:r>
            </w:ins>
            <w:ins w:id="8" w:author="Jillian Carson-Jackson" w:date="2020-04-07T18:42:00Z">
              <w:r>
                <w:rPr>
                  <w:rFonts w:ascii="Calibri" w:hAnsi="Calibri" w:cs="Calibri"/>
                  <w:szCs w:val="18"/>
                </w:rPr>
                <w:t>mend from D Love)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279ED9FE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05A59978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EDE6AE5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45B7B5CC" w14:textId="77777777" w:rsidR="00181DEC" w:rsidRPr="00A81B10" w:rsidRDefault="00181DEC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 w:rsidRPr="00A81B10">
              <w:rPr>
                <w:rFonts w:cstheme="minorHAnsi"/>
                <w:szCs w:val="18"/>
              </w:rPr>
              <w:t>Where is it currently used</w:t>
            </w:r>
            <w:r>
              <w:rPr>
                <w:rFonts w:cstheme="minorHAnsi"/>
                <w:szCs w:val="18"/>
              </w:rPr>
              <w:t xml:space="preserve"> (geographic and/or industry)</w:t>
            </w:r>
            <w:r w:rsidRPr="00A81B10">
              <w:rPr>
                <w:rFonts w:cstheme="minorHAns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3C62E73" w14:textId="5CA64704" w:rsidR="00AB6D79" w:rsidRPr="005A0DE1" w:rsidRDefault="00963196" w:rsidP="000C1FB9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LoRaWAN technology and LoRaWAN networks are </w:t>
            </w:r>
            <w:r w:rsidR="00AB6D79">
              <w:rPr>
                <w:rFonts w:ascii="Calibri" w:hAnsi="Calibri" w:cs="Calibri"/>
                <w:szCs w:val="18"/>
              </w:rPr>
              <w:t>deployed today globally</w:t>
            </w:r>
            <w:r w:rsidR="009E0ABE">
              <w:rPr>
                <w:rFonts w:ascii="Calibri" w:hAnsi="Calibri" w:cs="Calibri"/>
                <w:szCs w:val="18"/>
              </w:rPr>
              <w:t>,</w:t>
            </w:r>
            <w:r w:rsidR="000C1FB9">
              <w:rPr>
                <w:rFonts w:ascii="Calibri" w:hAnsi="Calibri" w:cs="Calibri"/>
                <w:szCs w:val="18"/>
              </w:rPr>
              <w:t xml:space="preserve"> see </w:t>
            </w:r>
            <w:hyperlink r:id="rId13" w:history="1">
              <w:r w:rsidR="000C1FB9">
                <w:rPr>
                  <w:rStyle w:val="Hyperlink"/>
                </w:rPr>
                <w:t>https://lora-alliance.org/</w:t>
              </w:r>
            </w:hyperlink>
          </w:p>
        </w:tc>
        <w:tc>
          <w:tcPr>
            <w:tcW w:w="816" w:type="pct"/>
            <w:shd w:val="clear" w:color="auto" w:fill="FFFFFF" w:themeFill="background1"/>
          </w:tcPr>
          <w:p w14:paraId="54F0B55D" w14:textId="7326CF3C" w:rsidR="00181DEC" w:rsidRPr="005A0DE1" w:rsidRDefault="000C1FB9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LoRaWAN technology is used widely over most </w:t>
            </w:r>
            <w:r w:rsidR="008779AE">
              <w:rPr>
                <w:rFonts w:ascii="Calibri" w:hAnsi="Calibri" w:cs="Calibri"/>
                <w:szCs w:val="18"/>
              </w:rPr>
              <w:t>industry sector</w:t>
            </w:r>
            <w:r w:rsidR="00B459F6">
              <w:rPr>
                <w:rFonts w:ascii="Calibri" w:hAnsi="Calibri" w:cs="Calibri"/>
                <w:szCs w:val="18"/>
              </w:rPr>
              <w:t>s</w:t>
            </w:r>
            <w:r w:rsidR="008779AE">
              <w:rPr>
                <w:rFonts w:ascii="Calibri" w:hAnsi="Calibri" w:cs="Calibri"/>
                <w:szCs w:val="18"/>
              </w:rPr>
              <w:t>, including</w:t>
            </w:r>
            <w:r w:rsidR="00B459F6">
              <w:rPr>
                <w:rFonts w:ascii="Calibri" w:hAnsi="Calibri" w:cs="Calibri"/>
                <w:szCs w:val="18"/>
              </w:rPr>
              <w:t>:</w:t>
            </w:r>
            <w:r w:rsidR="008779AE">
              <w:rPr>
                <w:rFonts w:ascii="Calibri" w:hAnsi="Calibri" w:cs="Calibri"/>
                <w:szCs w:val="18"/>
              </w:rPr>
              <w:t xml:space="preserve"> energy, electricity, water</w:t>
            </w:r>
            <w:r w:rsidR="002C73E8">
              <w:rPr>
                <w:rFonts w:ascii="Calibri" w:hAnsi="Calibri" w:cs="Calibri"/>
                <w:szCs w:val="18"/>
              </w:rPr>
              <w:t>, logistics, smart city</w:t>
            </w:r>
            <w:r w:rsidR="00CC47DE">
              <w:rPr>
                <w:rFonts w:ascii="Calibri" w:hAnsi="Calibri" w:cs="Calibri"/>
                <w:szCs w:val="18"/>
              </w:rPr>
              <w:t>, e</w:t>
            </w:r>
            <w:r w:rsidR="00A704D8">
              <w:rPr>
                <w:rFonts w:ascii="Calibri" w:hAnsi="Calibri" w:cs="Calibri"/>
                <w:szCs w:val="18"/>
              </w:rPr>
              <w:t>nvironment</w:t>
            </w:r>
            <w:r w:rsidR="00CC47DE">
              <w:rPr>
                <w:rFonts w:ascii="Calibri" w:hAnsi="Calibri" w:cs="Calibri"/>
                <w:szCs w:val="18"/>
              </w:rPr>
              <w:t>.</w:t>
            </w:r>
          </w:p>
        </w:tc>
        <w:tc>
          <w:tcPr>
            <w:tcW w:w="1484" w:type="pct"/>
            <w:shd w:val="clear" w:color="auto" w:fill="FFFFFF" w:themeFill="background1"/>
          </w:tcPr>
          <w:p w14:paraId="316A847B" w14:textId="3B023664" w:rsidR="00181DEC" w:rsidRPr="005A0DE1" w:rsidRDefault="00A1460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9" w:author="Jillian Carson-Jackson" w:date="2020-04-07T18:41:00Z">
              <w:r>
                <w:rPr>
                  <w:rFonts w:ascii="Calibri" w:hAnsi="Calibri" w:cs="Calibri"/>
                  <w:szCs w:val="18"/>
                </w:rPr>
                <w:t>Noted – see comment re Sigfox (similar technology)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5E693866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255DFE1E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CFD4019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5A90DF10" w14:textId="77777777" w:rsidR="00181DEC" w:rsidRPr="00A81B10" w:rsidRDefault="00181DEC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 w:rsidRPr="00A81B10">
              <w:rPr>
                <w:rFonts w:cstheme="minorHAnsi"/>
                <w:szCs w:val="18"/>
              </w:rPr>
              <w:t>How is it currently</w:t>
            </w:r>
            <w:r>
              <w:rPr>
                <w:rFonts w:cstheme="minorHAnsi"/>
                <w:szCs w:val="18"/>
              </w:rPr>
              <w:t xml:space="preserve"> </w:t>
            </w:r>
            <w:r w:rsidRPr="00A81B10">
              <w:rPr>
                <w:rFonts w:cstheme="minorHAnsi"/>
                <w:szCs w:val="18"/>
              </w:rPr>
              <w:t>used</w:t>
            </w:r>
            <w:r>
              <w:rPr>
                <w:rFonts w:cstheme="minorHAns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4C4DDC8" w14:textId="77777777" w:rsidR="00F2055E" w:rsidRDefault="00AA3EEB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Widely used f</w:t>
            </w:r>
            <w:r w:rsidR="00EE5230">
              <w:rPr>
                <w:rFonts w:ascii="Calibri" w:hAnsi="Calibri" w:cs="Calibri"/>
                <w:szCs w:val="18"/>
              </w:rPr>
              <w:t>or collecting sensor and other small data</w:t>
            </w:r>
            <w:r>
              <w:rPr>
                <w:rFonts w:ascii="Calibri" w:hAnsi="Calibri" w:cs="Calibri"/>
                <w:szCs w:val="18"/>
              </w:rPr>
              <w:t xml:space="preserve">, from often battery operated </w:t>
            </w:r>
            <w:r w:rsidR="00F2055E">
              <w:rPr>
                <w:rFonts w:ascii="Calibri" w:hAnsi="Calibri" w:cs="Calibri"/>
                <w:szCs w:val="18"/>
              </w:rPr>
              <w:t>end devices</w:t>
            </w:r>
            <w:r>
              <w:rPr>
                <w:rFonts w:ascii="Calibri" w:hAnsi="Calibri" w:cs="Calibri"/>
                <w:szCs w:val="18"/>
              </w:rPr>
              <w:t xml:space="preserve">. </w:t>
            </w:r>
          </w:p>
          <w:p w14:paraId="02CA5CCE" w14:textId="3B77C023" w:rsidR="00181DEC" w:rsidRPr="005A0DE1" w:rsidRDefault="00F2055E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Can a</w:t>
            </w:r>
            <w:r w:rsidR="00AA3EEB">
              <w:rPr>
                <w:rFonts w:ascii="Calibri" w:hAnsi="Calibri" w:cs="Calibri"/>
                <w:szCs w:val="18"/>
              </w:rPr>
              <w:t>lso</w:t>
            </w:r>
            <w:r>
              <w:rPr>
                <w:rFonts w:ascii="Calibri" w:hAnsi="Calibri" w:cs="Calibri"/>
                <w:szCs w:val="18"/>
              </w:rPr>
              <w:t xml:space="preserve"> be used </w:t>
            </w:r>
            <w:r w:rsidR="00AA3EEB">
              <w:rPr>
                <w:rFonts w:ascii="Calibri" w:hAnsi="Calibri" w:cs="Calibri"/>
                <w:szCs w:val="18"/>
              </w:rPr>
              <w:t xml:space="preserve">for sending </w:t>
            </w:r>
            <w:r>
              <w:rPr>
                <w:rFonts w:ascii="Calibri" w:hAnsi="Calibri" w:cs="Calibri"/>
                <w:szCs w:val="18"/>
              </w:rPr>
              <w:t xml:space="preserve">command &amp; </w:t>
            </w:r>
            <w:r w:rsidR="00AA3EEB">
              <w:rPr>
                <w:rFonts w:ascii="Calibri" w:hAnsi="Calibri" w:cs="Calibri"/>
                <w:szCs w:val="18"/>
              </w:rPr>
              <w:t xml:space="preserve">control messages to devices. </w:t>
            </w:r>
          </w:p>
        </w:tc>
        <w:tc>
          <w:tcPr>
            <w:tcW w:w="816" w:type="pct"/>
            <w:shd w:val="clear" w:color="auto" w:fill="FFFFFF" w:themeFill="background1"/>
          </w:tcPr>
          <w:p w14:paraId="28570535" w14:textId="643010C6" w:rsidR="00181DEC" w:rsidRPr="005A0DE1" w:rsidRDefault="00A1460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10" w:author="Jillian Carson-Jackson" w:date="2020-04-07T18:42:00Z">
              <w:r>
                <w:rPr>
                  <w:rFonts w:ascii="Calibri" w:hAnsi="Calibri" w:cs="Calibri"/>
                  <w:szCs w:val="18"/>
                </w:rPr>
                <w:t>Currently rarely used in the maritime environment</w:t>
              </w:r>
            </w:ins>
          </w:p>
        </w:tc>
        <w:tc>
          <w:tcPr>
            <w:tcW w:w="1484" w:type="pct"/>
            <w:shd w:val="clear" w:color="auto" w:fill="FFFFFF" w:themeFill="background1"/>
          </w:tcPr>
          <w:p w14:paraId="2D6F88D7" w14:textId="559E4F12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2AE16EA2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79131A25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1EA8065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C4C5EB6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1D062F">
              <w:rPr>
                <w:rFonts w:ascii="Calibri" w:hAnsi="Calibri" w:cs="Calibri"/>
                <w:szCs w:val="18"/>
              </w:rPr>
              <w:t>How could it be used within the maritime sector?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8DA328C" w14:textId="7F1C44E0" w:rsidR="00181DEC" w:rsidRPr="005A0DE1" w:rsidRDefault="007B17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Enables efficient</w:t>
            </w:r>
            <w:r w:rsidR="009821B8">
              <w:rPr>
                <w:rFonts w:ascii="Calibri" w:hAnsi="Calibri" w:cs="Calibri"/>
                <w:szCs w:val="18"/>
              </w:rPr>
              <w:t xml:space="preserve"> battery powered</w:t>
            </w:r>
            <w:r>
              <w:rPr>
                <w:rFonts w:ascii="Calibri" w:hAnsi="Calibri" w:cs="Calibri"/>
                <w:szCs w:val="18"/>
              </w:rPr>
              <w:t xml:space="preserve"> data collection </w:t>
            </w:r>
            <w:r w:rsidR="00B81B9F">
              <w:rPr>
                <w:rFonts w:ascii="Calibri" w:hAnsi="Calibri" w:cs="Calibri"/>
                <w:szCs w:val="18"/>
              </w:rPr>
              <w:t xml:space="preserve">from </w:t>
            </w:r>
            <w:r w:rsidR="00A45177">
              <w:rPr>
                <w:rFonts w:ascii="Calibri" w:hAnsi="Calibri" w:cs="Calibri"/>
                <w:szCs w:val="18"/>
              </w:rPr>
              <w:t>infrastructure</w:t>
            </w:r>
            <w:r w:rsidR="00B81B9F">
              <w:rPr>
                <w:rFonts w:ascii="Calibri" w:hAnsi="Calibri" w:cs="Calibri"/>
                <w:szCs w:val="18"/>
              </w:rPr>
              <w:t xml:space="preserve"> </w:t>
            </w:r>
            <w:r w:rsidR="009821B8">
              <w:rPr>
                <w:rFonts w:ascii="Calibri" w:hAnsi="Calibri" w:cs="Calibri"/>
                <w:szCs w:val="18"/>
              </w:rPr>
              <w:t xml:space="preserve">deployed over very large areas, for example from maritime signalling devices. </w:t>
            </w:r>
          </w:p>
        </w:tc>
        <w:tc>
          <w:tcPr>
            <w:tcW w:w="816" w:type="pct"/>
            <w:shd w:val="clear" w:color="auto" w:fill="FFFFFF" w:themeFill="background1"/>
          </w:tcPr>
          <w:p w14:paraId="45D21B2C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869398F" w14:textId="1ADD4CAC" w:rsidR="00181DEC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11" w:author="Jillian Carson-Jackson" w:date="2020-04-07T18:43:00Z">
              <w:r>
                <w:rPr>
                  <w:rFonts w:ascii="Calibri" w:hAnsi="Calibri" w:cs="Calibri"/>
                  <w:szCs w:val="18"/>
                </w:rPr>
                <w:t>[noted – Finland does not yet have own test carried out]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67D1DCDE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030FE3DE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CDEF40D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4045853E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1D062F">
              <w:rPr>
                <w:rFonts w:ascii="Calibri" w:hAnsi="Calibri" w:cs="Calibri"/>
                <w:szCs w:val="18"/>
              </w:rPr>
              <w:t>Who developed it?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615725E" w14:textId="309F1F0A" w:rsidR="00181DEC" w:rsidRPr="005A0DE1" w:rsidRDefault="00C65270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 w:rsidRPr="00C65270">
              <w:rPr>
                <w:rFonts w:ascii="Calibri" w:hAnsi="Calibri" w:cs="Calibri"/>
                <w:szCs w:val="18"/>
              </w:rPr>
              <w:t>The LoRa Alliance® is the fastest growing technology alliance. A non-profit association of more than 500 member companies, committed to enabling large scale deployment of Low Power Wide Area Networks (LPWAN) IoT through the development and promotion of the LoRaWAN® open standard</w:t>
            </w:r>
          </w:p>
        </w:tc>
        <w:tc>
          <w:tcPr>
            <w:tcW w:w="816" w:type="pct"/>
            <w:shd w:val="clear" w:color="auto" w:fill="FFFFFF" w:themeFill="background1"/>
          </w:tcPr>
          <w:p w14:paraId="3FD147A1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5AB5D044" w14:textId="3DF3B69A" w:rsidR="00181DEC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12" w:author="Jillian Carson-Jackson" w:date="2020-04-07T18:44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0C03A64F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79E27261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3A573D9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4D5A0827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1D062F">
              <w:rPr>
                <w:rFonts w:ascii="Calibri" w:hAnsi="Calibri" w:cs="Calibri"/>
                <w:szCs w:val="18"/>
              </w:rPr>
              <w:t>Is it commercial, non-commercial or military?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4E2AC03" w14:textId="77777777" w:rsidR="00181DEC" w:rsidRDefault="00C65270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Used in both commercial and non-commercial projects. LoRaWAN technology standard is open and free</w:t>
            </w:r>
            <w:r w:rsidR="00BE2C54">
              <w:rPr>
                <w:rFonts w:ascii="Calibri" w:hAnsi="Calibri" w:cs="Calibri"/>
                <w:szCs w:val="18"/>
              </w:rPr>
              <w:t xml:space="preserve"> to use</w:t>
            </w:r>
            <w:r w:rsidR="008D0A6A">
              <w:rPr>
                <w:rFonts w:ascii="Calibri" w:hAnsi="Calibri" w:cs="Calibri"/>
                <w:szCs w:val="18"/>
              </w:rPr>
              <w:t xml:space="preserve">, with large existing </w:t>
            </w:r>
            <w:r w:rsidR="0031264C">
              <w:rPr>
                <w:rFonts w:ascii="Calibri" w:hAnsi="Calibri" w:cs="Calibri"/>
                <w:szCs w:val="18"/>
              </w:rPr>
              <w:t xml:space="preserve">global </w:t>
            </w:r>
            <w:r w:rsidR="008D0A6A">
              <w:rPr>
                <w:rFonts w:ascii="Calibri" w:hAnsi="Calibri" w:cs="Calibri"/>
                <w:szCs w:val="18"/>
              </w:rPr>
              <w:t xml:space="preserve">vendor </w:t>
            </w:r>
            <w:r w:rsidR="00E74FE4">
              <w:rPr>
                <w:rFonts w:ascii="Calibri" w:hAnsi="Calibri" w:cs="Calibri"/>
                <w:szCs w:val="18"/>
              </w:rPr>
              <w:t>ecosystem</w:t>
            </w:r>
            <w:r w:rsidR="00BE2C54">
              <w:rPr>
                <w:rFonts w:ascii="Calibri" w:hAnsi="Calibri" w:cs="Calibri"/>
                <w:szCs w:val="18"/>
              </w:rPr>
              <w:t>.</w:t>
            </w:r>
          </w:p>
          <w:p w14:paraId="11F7931E" w14:textId="6BA6AAFB" w:rsidR="009A74A1" w:rsidRPr="005A0DE1" w:rsidRDefault="009A74A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LoRaWAN radio communications </w:t>
            </w:r>
            <w:r w:rsidR="00026947">
              <w:rPr>
                <w:rFonts w:ascii="Calibri" w:hAnsi="Calibri" w:cs="Calibri"/>
                <w:szCs w:val="18"/>
              </w:rPr>
              <w:t xml:space="preserve">use free-to-use ISM radio bands (for example 868MHz </w:t>
            </w:r>
            <w:r w:rsidR="00103FA5">
              <w:rPr>
                <w:rFonts w:ascii="Calibri" w:hAnsi="Calibri" w:cs="Calibri"/>
                <w:szCs w:val="18"/>
              </w:rPr>
              <w:t xml:space="preserve">band </w:t>
            </w:r>
            <w:r w:rsidR="00026947">
              <w:rPr>
                <w:rFonts w:ascii="Calibri" w:hAnsi="Calibri" w:cs="Calibri"/>
                <w:szCs w:val="18"/>
              </w:rPr>
              <w:t>in Europe)</w:t>
            </w:r>
          </w:p>
        </w:tc>
        <w:tc>
          <w:tcPr>
            <w:tcW w:w="816" w:type="pct"/>
            <w:shd w:val="clear" w:color="auto" w:fill="FFFFFF" w:themeFill="background1"/>
          </w:tcPr>
          <w:p w14:paraId="61D39C4B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0E1FE482" w14:textId="6895F760" w:rsidR="00181DEC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13" w:author="Jillian Carson-Jackson" w:date="2020-04-07T18:44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788DFAFB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3D88C8F4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F4AF589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79BA842C" w14:textId="77777777" w:rsidR="00181DEC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Is there an existing technology that meets the same requirements? </w:t>
            </w:r>
          </w:p>
          <w:p w14:paraId="036D927C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If so, w</w:t>
            </w:r>
            <w:r w:rsidRPr="001D062F">
              <w:rPr>
                <w:rFonts w:ascii="Calibri" w:hAnsi="Calibri" w:cs="Calibri"/>
                <w:szCs w:val="18"/>
              </w:rPr>
              <w:t>hat make this different?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4876A98" w14:textId="3D55CDA2" w:rsidR="007556C1" w:rsidDel="00A1460D" w:rsidRDefault="0047494E" w:rsidP="00181DEC">
            <w:pPr>
              <w:keepLines/>
              <w:spacing w:beforeLines="60" w:before="144" w:afterLines="60" w:after="144"/>
              <w:jc w:val="center"/>
              <w:rPr>
                <w:del w:id="14" w:author="Jillian Carson-Jackson" w:date="2020-04-07T18:35:00Z"/>
                <w:rFonts w:ascii="Calibri" w:hAnsi="Calibri" w:cs="Calibri"/>
                <w:szCs w:val="18"/>
              </w:rPr>
            </w:pPr>
            <w:del w:id="15" w:author="Jillian Carson-Jackson" w:date="2020-04-07T18:35:00Z">
              <w:r w:rsidDel="00A1460D">
                <w:rPr>
                  <w:rFonts w:ascii="Calibri" w:hAnsi="Calibri" w:cs="Calibri"/>
                  <w:szCs w:val="18"/>
                </w:rPr>
                <w:delText>No directly competing technologies.</w:delText>
              </w:r>
              <w:r w:rsidR="006D6FFD" w:rsidDel="00A1460D">
                <w:rPr>
                  <w:rFonts w:ascii="Calibri" w:hAnsi="Calibri" w:cs="Calibri"/>
                  <w:szCs w:val="18"/>
                </w:rPr>
                <w:delText xml:space="preserve"> </w:delText>
              </w:r>
            </w:del>
          </w:p>
          <w:p w14:paraId="3A818564" w14:textId="77777777" w:rsidR="00181DEC" w:rsidRDefault="006D6FFD" w:rsidP="00181DEC">
            <w:pPr>
              <w:keepLines/>
              <w:spacing w:beforeLines="60" w:before="144" w:afterLines="60" w:after="144"/>
              <w:jc w:val="center"/>
              <w:rPr>
                <w:ins w:id="16" w:author="Jillian Carson-Jackson" w:date="2020-04-07T18:35:00Z"/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4G Nb-IoT technology </w:t>
            </w:r>
            <w:r w:rsidR="00785904">
              <w:rPr>
                <w:rFonts w:ascii="Calibri" w:hAnsi="Calibri" w:cs="Calibri"/>
                <w:szCs w:val="18"/>
              </w:rPr>
              <w:t xml:space="preserve">caters </w:t>
            </w:r>
            <w:r w:rsidR="007556C1">
              <w:rPr>
                <w:rFonts w:ascii="Calibri" w:hAnsi="Calibri" w:cs="Calibri"/>
                <w:szCs w:val="18"/>
              </w:rPr>
              <w:t xml:space="preserve">partly similar use cases, but suffers from significantly higher </w:t>
            </w:r>
            <w:r w:rsidR="00450233">
              <w:rPr>
                <w:rFonts w:ascii="Calibri" w:hAnsi="Calibri" w:cs="Calibri"/>
                <w:szCs w:val="18"/>
              </w:rPr>
              <w:t xml:space="preserve">end device </w:t>
            </w:r>
            <w:r w:rsidR="007556C1">
              <w:rPr>
                <w:rFonts w:ascii="Calibri" w:hAnsi="Calibri" w:cs="Calibri"/>
                <w:szCs w:val="18"/>
              </w:rPr>
              <w:t xml:space="preserve">energy </w:t>
            </w:r>
            <w:r w:rsidR="00450233">
              <w:rPr>
                <w:rFonts w:ascii="Calibri" w:hAnsi="Calibri" w:cs="Calibri"/>
                <w:szCs w:val="18"/>
              </w:rPr>
              <w:t>consumption and shorter communication ranges.</w:t>
            </w:r>
          </w:p>
          <w:p w14:paraId="1D995453" w14:textId="79E168A8" w:rsidR="00A1460D" w:rsidRPr="005A0DE1" w:rsidRDefault="00A1460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17" w:author="Jillian Carson-Jackson" w:date="2020-04-07T18:35:00Z">
              <w:r>
                <w:rPr>
                  <w:rFonts w:ascii="Calibri" w:hAnsi="Calibri" w:cs="Calibri"/>
                  <w:szCs w:val="18"/>
                </w:rPr>
                <w:t>Sigfox possible similar existing technology</w:t>
              </w:r>
            </w:ins>
          </w:p>
        </w:tc>
        <w:tc>
          <w:tcPr>
            <w:tcW w:w="816" w:type="pct"/>
            <w:shd w:val="clear" w:color="auto" w:fill="FFFFFF" w:themeFill="background1"/>
          </w:tcPr>
          <w:p w14:paraId="1E44AD40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BB73376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4E3E0D15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0C8CF256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39208D0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468FB0A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1D062F">
              <w:rPr>
                <w:rFonts w:ascii="Calibri" w:hAnsi="Calibri" w:cs="Calibri"/>
                <w:szCs w:val="18"/>
              </w:rPr>
              <w:t>Ease of</w:t>
            </w:r>
            <w:r>
              <w:rPr>
                <w:rFonts w:ascii="Calibri" w:hAnsi="Calibri" w:cs="Calibri"/>
                <w:szCs w:val="18"/>
              </w:rPr>
              <w:t xml:space="preserve"> implementation</w:t>
            </w:r>
            <w:r w:rsidRPr="001D062F">
              <w:rPr>
                <w:rFonts w:ascii="Calibri" w:hAnsi="Calibri" w:cs="Calibr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A73828D" w14:textId="7D538026" w:rsidR="009D7EFA" w:rsidRPr="005A0DE1" w:rsidRDefault="009D7EFA" w:rsidP="00583AA2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Large base of existing commercially available solutions</w:t>
            </w:r>
            <w:r w:rsidR="007369F0">
              <w:rPr>
                <w:rFonts w:ascii="Calibri" w:hAnsi="Calibri" w:cs="Calibri"/>
                <w:szCs w:val="18"/>
              </w:rPr>
              <w:t xml:space="preserve"> and solution providers.</w:t>
            </w:r>
            <w:r>
              <w:rPr>
                <w:rFonts w:ascii="Calibri" w:hAnsi="Calibri" w:cs="Calibri"/>
                <w:szCs w:val="18"/>
              </w:rPr>
              <w:t xml:space="preserve"> </w:t>
            </w:r>
          </w:p>
        </w:tc>
        <w:tc>
          <w:tcPr>
            <w:tcW w:w="816" w:type="pct"/>
            <w:shd w:val="clear" w:color="auto" w:fill="FFFFFF" w:themeFill="background1"/>
          </w:tcPr>
          <w:p w14:paraId="1C6445D9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DD85B84" w14:textId="330415EF" w:rsidR="00181DEC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18" w:author="Jillian Carson-Jackson" w:date="2020-04-07T18:44:00Z">
              <w:r>
                <w:rPr>
                  <w:rFonts w:ascii="Calibri" w:hAnsi="Calibri" w:cs="Calibri"/>
                  <w:szCs w:val="18"/>
                </w:rPr>
                <w:t>Existing infrastructure – requirement to have an operator (access to the system</w:t>
              </w:r>
            </w:ins>
            <w:ins w:id="19" w:author="Jillian Carson-Jackson" w:date="2020-04-07T18:45:00Z">
              <w:r>
                <w:rPr>
                  <w:rFonts w:ascii="Calibri" w:hAnsi="Calibri" w:cs="Calibri"/>
                  <w:szCs w:val="18"/>
                </w:rPr>
                <w:t xml:space="preserve"> / commercially available providers)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003BADF3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215C7845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639836B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7736E3D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What are the constraints for implementation?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6258E49A" w14:textId="0532A2A9" w:rsidR="00181DEC" w:rsidRPr="005A0DE1" w:rsidRDefault="00C45C00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Technology is n</w:t>
            </w:r>
            <w:r w:rsidR="00572AF4">
              <w:rPr>
                <w:rFonts w:ascii="Calibri" w:hAnsi="Calibri" w:cs="Calibri"/>
                <w:szCs w:val="18"/>
              </w:rPr>
              <w:t>ot suitable for transmitting large amounts of data</w:t>
            </w:r>
            <w:r w:rsidR="001634B6">
              <w:rPr>
                <w:rFonts w:ascii="Calibri" w:hAnsi="Calibri" w:cs="Calibri"/>
                <w:szCs w:val="18"/>
              </w:rPr>
              <w:t xml:space="preserve"> (like images or video)</w:t>
            </w:r>
            <w:r w:rsidR="00572AF4">
              <w:rPr>
                <w:rFonts w:ascii="Calibri" w:hAnsi="Calibri" w:cs="Calibri"/>
                <w:szCs w:val="18"/>
              </w:rPr>
              <w:t>.</w:t>
            </w:r>
          </w:p>
        </w:tc>
        <w:tc>
          <w:tcPr>
            <w:tcW w:w="816" w:type="pct"/>
            <w:shd w:val="clear" w:color="auto" w:fill="FFFFFF" w:themeFill="background1"/>
          </w:tcPr>
          <w:p w14:paraId="0746C037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048B068" w14:textId="1E01C6B8" w:rsidR="00181DEC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20" w:author="Jillian Carson-Jackson" w:date="2020-04-07T18:45:00Z">
              <w:r>
                <w:rPr>
                  <w:rFonts w:ascii="Calibri" w:hAnsi="Calibri" w:cs="Calibri"/>
                  <w:szCs w:val="18"/>
                </w:rPr>
                <w:t>Note limited bandwidth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3FA468FD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105D1B85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37EB80B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F677B0D" w14:textId="70F073A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what is the c</w:t>
            </w:r>
            <w:r w:rsidRPr="001D062F">
              <w:rPr>
                <w:rFonts w:ascii="Calibri" w:hAnsi="Calibri" w:cs="Calibri"/>
                <w:szCs w:val="18"/>
              </w:rPr>
              <w:t>apability</w:t>
            </w:r>
            <w:r>
              <w:rPr>
                <w:rFonts w:ascii="Calibri" w:hAnsi="Calibri" w:cs="Calibri"/>
                <w:szCs w:val="18"/>
              </w:rPr>
              <w:t xml:space="preserve"> of the technology</w:t>
            </w:r>
            <w:r w:rsidRPr="001D062F">
              <w:rPr>
                <w:rFonts w:ascii="Calibri" w:hAnsi="Calibri" w:cs="Calibri"/>
                <w:szCs w:val="18"/>
              </w:rPr>
              <w:t>?</w:t>
            </w:r>
            <w:r w:rsidR="0032319C">
              <w:rPr>
                <w:rFonts w:ascii="Calibri" w:hAnsi="Calibri" w:cs="Calibri"/>
                <w:szCs w:val="18"/>
              </w:rPr>
              <w:t xml:space="preserve"> (i.e. nominal range; data throughput; support for audio / video?)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301AB28" w14:textId="77777777" w:rsidR="00181DEC" w:rsidRDefault="00F66B37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Communication range over the water / on sea </w:t>
            </w:r>
            <w:r w:rsidR="004C5325">
              <w:rPr>
                <w:rFonts w:ascii="Calibri" w:hAnsi="Calibri" w:cs="Calibri"/>
                <w:szCs w:val="18"/>
              </w:rPr>
              <w:t xml:space="preserve">approximately. </w:t>
            </w:r>
            <w:r w:rsidR="001F7500">
              <w:rPr>
                <w:rFonts w:ascii="Calibri" w:hAnsi="Calibri" w:cs="Calibri"/>
                <w:szCs w:val="18"/>
              </w:rPr>
              <w:t xml:space="preserve">100-200km from base station (depending on base station </w:t>
            </w:r>
            <w:r w:rsidR="00383A75">
              <w:rPr>
                <w:rFonts w:ascii="Calibri" w:hAnsi="Calibri" w:cs="Calibri"/>
                <w:szCs w:val="18"/>
              </w:rPr>
              <w:t xml:space="preserve">installation height). </w:t>
            </w:r>
          </w:p>
          <w:p w14:paraId="12206616" w14:textId="751D96BF" w:rsidR="00892192" w:rsidRDefault="00892192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Two-way data communications</w:t>
            </w:r>
            <w:r w:rsidR="009054E9">
              <w:rPr>
                <w:rFonts w:ascii="Calibri" w:hAnsi="Calibri" w:cs="Calibri"/>
                <w:szCs w:val="18"/>
              </w:rPr>
              <w:t xml:space="preserve"> available.</w:t>
            </w:r>
          </w:p>
          <w:p w14:paraId="1FE881B5" w14:textId="6176A6CB" w:rsidR="00892192" w:rsidRPr="005A0DE1" w:rsidRDefault="00892192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Data throughput very limite</w:t>
            </w:r>
            <w:r w:rsidR="009054E9">
              <w:rPr>
                <w:rFonts w:ascii="Calibri" w:hAnsi="Calibri" w:cs="Calibri"/>
                <w:szCs w:val="18"/>
              </w:rPr>
              <w:t xml:space="preserve">d: </w:t>
            </w:r>
            <w:r w:rsidR="002E6FCB">
              <w:rPr>
                <w:rFonts w:ascii="Calibri" w:hAnsi="Calibri" w:cs="Calibri"/>
                <w:szCs w:val="18"/>
              </w:rPr>
              <w:t xml:space="preserve">device can send message every 1-2 minutes, </w:t>
            </w:r>
            <w:r w:rsidR="00251CAF">
              <w:rPr>
                <w:rFonts w:ascii="Calibri" w:hAnsi="Calibri" w:cs="Calibri"/>
                <w:szCs w:val="18"/>
              </w:rPr>
              <w:t>and a message can contain 50 bytes of data.</w:t>
            </w:r>
          </w:p>
        </w:tc>
        <w:tc>
          <w:tcPr>
            <w:tcW w:w="816" w:type="pct"/>
            <w:shd w:val="clear" w:color="auto" w:fill="FFFFFF" w:themeFill="background1"/>
          </w:tcPr>
          <w:p w14:paraId="35C4CA61" w14:textId="57736DA2" w:rsidR="00181DEC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21" w:author="Jillian Carson-Jackson" w:date="2020-04-07T18:47:00Z">
              <w:r>
                <w:rPr>
                  <w:rFonts w:ascii="Calibri" w:hAnsi="Calibri" w:cs="Calibri"/>
                  <w:szCs w:val="18"/>
                </w:rPr>
                <w:t>[no test data]</w:t>
              </w:r>
            </w:ins>
          </w:p>
        </w:tc>
        <w:tc>
          <w:tcPr>
            <w:tcW w:w="1484" w:type="pct"/>
            <w:shd w:val="clear" w:color="auto" w:fill="FFFFFF" w:themeFill="background1"/>
          </w:tcPr>
          <w:p w14:paraId="72680E96" w14:textId="77777777" w:rsidR="00181DEC" w:rsidRDefault="00C965D1" w:rsidP="00181DEC">
            <w:pPr>
              <w:keepLines/>
              <w:spacing w:beforeLines="60" w:before="144" w:afterLines="60" w:after="144"/>
              <w:jc w:val="center"/>
              <w:rPr>
                <w:ins w:id="22" w:author="Jillian Carson-Jackson" w:date="2020-04-07T18:46:00Z"/>
                <w:rFonts w:ascii="Calibri" w:hAnsi="Calibri" w:cs="Calibri"/>
                <w:szCs w:val="18"/>
              </w:rPr>
            </w:pPr>
            <w:ins w:id="23" w:author="Jillian Carson-Jackson" w:date="2020-04-07T18:45:00Z">
              <w:r>
                <w:rPr>
                  <w:rFonts w:ascii="Calibri" w:hAnsi="Calibri" w:cs="Calibri"/>
                  <w:szCs w:val="18"/>
                </w:rPr>
                <w:t>[no test data t</w:t>
              </w:r>
            </w:ins>
            <w:ins w:id="24" w:author="Jillian Carson-Jackson" w:date="2020-04-07T18:46:00Z">
              <w:r>
                <w:rPr>
                  <w:rFonts w:ascii="Calibri" w:hAnsi="Calibri" w:cs="Calibri"/>
                  <w:szCs w:val="18"/>
                </w:rPr>
                <w:t>o prove the real range]</w:t>
              </w:r>
            </w:ins>
          </w:p>
          <w:p w14:paraId="19ED076E" w14:textId="77777777" w:rsidR="00C965D1" w:rsidRDefault="00C965D1" w:rsidP="00181DEC">
            <w:pPr>
              <w:keepLines/>
              <w:spacing w:beforeLines="60" w:before="144" w:afterLines="60" w:after="144"/>
              <w:jc w:val="center"/>
              <w:rPr>
                <w:ins w:id="25" w:author="Jillian Carson-Jackson" w:date="2020-04-07T18:47:00Z"/>
                <w:rFonts w:ascii="Calibri" w:hAnsi="Calibri" w:cs="Calibri"/>
                <w:szCs w:val="18"/>
              </w:rPr>
            </w:pPr>
            <w:ins w:id="26" w:author="Jillian Carson-Jackson" w:date="2020-04-07T18:46:00Z">
              <w:r>
                <w:rPr>
                  <w:rFonts w:ascii="Calibri" w:hAnsi="Calibri" w:cs="Calibri"/>
                  <w:szCs w:val="18"/>
                </w:rPr>
                <w:t>[Comments from D Love – found that range is inversely proportional to data rat / achieved 12 km point line of sight using 2.4GHz ISM band]</w:t>
              </w:r>
            </w:ins>
          </w:p>
          <w:p w14:paraId="5994CBF8" w14:textId="06F67671" w:rsidR="00C965D1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27" w:author="Jillian Carson-Jackson" w:date="2020-04-07T18:47:00Z">
              <w:r>
                <w:rPr>
                  <w:rFonts w:ascii="Calibri" w:hAnsi="Calibri" w:cs="Calibri"/>
                  <w:szCs w:val="18"/>
                </w:rPr>
                <w:t>[coverage reliant on the operator / tower height]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3C61D60A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5E9FEB2D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EF587A5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C61A5FA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What is the s</w:t>
            </w:r>
            <w:r w:rsidRPr="001D062F">
              <w:rPr>
                <w:rFonts w:ascii="Calibri" w:hAnsi="Calibri" w:cs="Calibri"/>
                <w:szCs w:val="18"/>
              </w:rPr>
              <w:t>calability</w:t>
            </w:r>
            <w:r>
              <w:rPr>
                <w:rFonts w:ascii="Calibri" w:hAnsi="Calibri" w:cs="Calibri"/>
                <w:szCs w:val="18"/>
              </w:rPr>
              <w:t xml:space="preserve"> of the technology</w:t>
            </w:r>
            <w:r w:rsidRPr="001D062F">
              <w:rPr>
                <w:rFonts w:ascii="Calibri" w:hAnsi="Calibri" w:cs="Calibr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92923EA" w14:textId="6464BDD8" w:rsidR="00181DEC" w:rsidRPr="005A0DE1" w:rsidRDefault="003D374F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Can support very large amount of sensors / end devices</w:t>
            </w:r>
            <w:r w:rsidR="004F6C4E">
              <w:rPr>
                <w:rFonts w:ascii="Calibri" w:hAnsi="Calibri" w:cs="Calibri"/>
                <w:szCs w:val="18"/>
              </w:rPr>
              <w:t xml:space="preserve"> (millions of devices on a</w:t>
            </w:r>
            <w:r w:rsidR="00970741">
              <w:rPr>
                <w:rFonts w:ascii="Calibri" w:hAnsi="Calibri" w:cs="Calibri"/>
                <w:szCs w:val="18"/>
              </w:rPr>
              <w:t xml:space="preserve"> LoRaWAN network)</w:t>
            </w:r>
            <w:r>
              <w:rPr>
                <w:rFonts w:ascii="Calibri" w:hAnsi="Calibri" w:cs="Calibri"/>
                <w:szCs w:val="18"/>
              </w:rPr>
              <w:t xml:space="preserve">. One base station can handle over 1 million messages per day in </w:t>
            </w:r>
            <w:r w:rsidR="00FF4860">
              <w:rPr>
                <w:rFonts w:ascii="Calibri" w:hAnsi="Calibri" w:cs="Calibri"/>
                <w:szCs w:val="18"/>
              </w:rPr>
              <w:t>typical</w:t>
            </w:r>
            <w:r>
              <w:rPr>
                <w:rFonts w:ascii="Calibri" w:hAnsi="Calibri" w:cs="Calibri"/>
                <w:szCs w:val="18"/>
              </w:rPr>
              <w:t xml:space="preserve"> conditions.</w:t>
            </w:r>
          </w:p>
        </w:tc>
        <w:tc>
          <w:tcPr>
            <w:tcW w:w="816" w:type="pct"/>
            <w:shd w:val="clear" w:color="auto" w:fill="FFFFFF" w:themeFill="background1"/>
          </w:tcPr>
          <w:p w14:paraId="5A539568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5397A8F9" w14:textId="30560860" w:rsidR="00181DEC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28" w:author="Jillian Carson-Jackson" w:date="2020-04-07T18:49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7C3A2B66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106EA056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80E18C1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FD8842D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Is the technology backward compatible?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EF4FB9C" w14:textId="77777777" w:rsidR="00181DEC" w:rsidRDefault="00C61919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LoRaWAN standard is actively developed further, while maintaining backwards compatibility.</w:t>
            </w:r>
          </w:p>
          <w:p w14:paraId="00536095" w14:textId="5514ACEA" w:rsidR="00924953" w:rsidRPr="005A0DE1" w:rsidRDefault="00924953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Sensor deployments are often expected to have 10 year lifetimes.</w:t>
            </w:r>
          </w:p>
        </w:tc>
        <w:tc>
          <w:tcPr>
            <w:tcW w:w="816" w:type="pct"/>
            <w:shd w:val="clear" w:color="auto" w:fill="FFFFFF" w:themeFill="background1"/>
          </w:tcPr>
          <w:p w14:paraId="19ACEA61" w14:textId="0CC9487F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9A85233" w14:textId="03196D39" w:rsidR="00181DEC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29" w:author="Jillian Carson-Jackson" w:date="2020-04-07T18:49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696630E5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24D56EC8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F09B272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20FA9E3" w14:textId="77777777" w:rsidR="00181DEC" w:rsidDel="00A14841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Is the technology dependant on another technology?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DF547A7" w14:textId="72A249CC" w:rsidR="00181DEC" w:rsidRPr="005A0DE1" w:rsidRDefault="009A74A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No specific dependencies.</w:t>
            </w:r>
          </w:p>
        </w:tc>
        <w:tc>
          <w:tcPr>
            <w:tcW w:w="816" w:type="pct"/>
            <w:shd w:val="clear" w:color="auto" w:fill="FFFFFF" w:themeFill="background1"/>
          </w:tcPr>
          <w:p w14:paraId="65CA9181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7ABD924B" w14:textId="77777777" w:rsidR="00181DEC" w:rsidRDefault="00C965D1" w:rsidP="00181DEC">
            <w:pPr>
              <w:keepLines/>
              <w:spacing w:beforeLines="60" w:before="144" w:afterLines="60" w:after="144"/>
              <w:jc w:val="center"/>
              <w:rPr>
                <w:ins w:id="30" w:author="Jillian Carson-Jackson" w:date="2020-04-07T18:49:00Z"/>
                <w:rFonts w:ascii="Calibri" w:hAnsi="Calibri" w:cs="Calibri"/>
                <w:szCs w:val="18"/>
              </w:rPr>
            </w:pPr>
            <w:ins w:id="31" w:author="Jillian Carson-Jackson" w:date="2020-04-07T18:49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  <w:p w14:paraId="273CF8C7" w14:textId="01DE4C39" w:rsidR="00C965D1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32" w:author="Jillian Carson-Jackson" w:date="2020-04-07T18:49:00Z">
              <w:r>
                <w:rPr>
                  <w:rFonts w:ascii="Calibri" w:hAnsi="Calibri" w:cs="Calibri"/>
                  <w:szCs w:val="18"/>
                </w:rPr>
                <w:t>[LoRaWAN is p</w:t>
              </w:r>
            </w:ins>
            <w:ins w:id="33" w:author="Jillian Carson-Jackson" w:date="2020-04-07T18:50:00Z">
              <w:r>
                <w:rPr>
                  <w:rFonts w:ascii="Calibri" w:hAnsi="Calibri" w:cs="Calibri"/>
                  <w:szCs w:val="18"/>
                </w:rPr>
                <w:t>rovided commercially]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6920A7E2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1E266407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B07B4CA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1AF83D2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Can the technology</w:t>
            </w:r>
            <w:r w:rsidRPr="001D062F">
              <w:rPr>
                <w:rFonts w:ascii="Calibri" w:hAnsi="Calibri" w:cs="Calibri"/>
                <w:szCs w:val="18"/>
              </w:rPr>
              <w:t xml:space="preserve"> be demonstrated?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560F259" w14:textId="457BB94F" w:rsidR="00181DEC" w:rsidRPr="001D062F" w:rsidRDefault="009940E6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Yes, technology is widely </w:t>
            </w:r>
            <w:r w:rsidR="00920E06">
              <w:rPr>
                <w:rFonts w:ascii="Calibri" w:hAnsi="Calibri" w:cs="Calibri"/>
                <w:szCs w:val="18"/>
              </w:rPr>
              <w:t>commercially used globally.</w:t>
            </w:r>
          </w:p>
        </w:tc>
        <w:tc>
          <w:tcPr>
            <w:tcW w:w="816" w:type="pct"/>
            <w:shd w:val="clear" w:color="auto" w:fill="FFFFFF" w:themeFill="background1"/>
          </w:tcPr>
          <w:p w14:paraId="133DF8C2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B7CD556" w14:textId="7E52174E" w:rsidR="00181DEC" w:rsidRPr="001D062F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34" w:author="Jillian Carson-Jackson" w:date="2020-04-07T18:49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0F111A30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66A19A03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1D82A0C" w14:textId="51AF43A1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1CD1EF78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1D062F">
              <w:rPr>
                <w:rFonts w:ascii="Calibri" w:hAnsi="Calibri" w:cs="Calibri"/>
                <w:szCs w:val="18"/>
              </w:rPr>
              <w:t>Are there any results and test bed? Please List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4470468" w14:textId="57613898" w:rsidR="00B53BB6" w:rsidRDefault="00B53BB6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See</w:t>
            </w:r>
            <w:r w:rsidR="00CE15D8">
              <w:rPr>
                <w:rFonts w:ascii="Calibri" w:hAnsi="Calibri" w:cs="Calibri"/>
                <w:szCs w:val="18"/>
              </w:rPr>
              <w:t>:</w:t>
            </w:r>
          </w:p>
          <w:p w14:paraId="32EF925F" w14:textId="396E51B7" w:rsidR="00181DEC" w:rsidRDefault="00392F8C" w:rsidP="00181DEC">
            <w:pPr>
              <w:keepLines/>
              <w:spacing w:beforeLines="60" w:before="144" w:afterLines="60" w:after="144"/>
              <w:jc w:val="center"/>
            </w:pPr>
            <w:hyperlink r:id="rId14" w:history="1">
              <w:r w:rsidR="00B53BB6" w:rsidRPr="00594E93">
                <w:rPr>
                  <w:rStyle w:val="Hyperlink"/>
                </w:rPr>
                <w:t>https://lora-alliance.org/</w:t>
              </w:r>
            </w:hyperlink>
          </w:p>
          <w:p w14:paraId="5841BE7C" w14:textId="4E770860" w:rsidR="00B53BB6" w:rsidRDefault="00392F8C" w:rsidP="00181DEC">
            <w:pPr>
              <w:keepLines/>
              <w:spacing w:beforeLines="60" w:before="144" w:afterLines="60" w:after="144"/>
              <w:jc w:val="center"/>
            </w:pPr>
            <w:hyperlink r:id="rId15" w:history="1">
              <w:r w:rsidR="00390F1B">
                <w:rPr>
                  <w:rStyle w:val="Hyperlink"/>
                </w:rPr>
                <w:t>https://www.semtech.com/lora</w:t>
              </w:r>
            </w:hyperlink>
          </w:p>
          <w:p w14:paraId="3CDC91A8" w14:textId="2B99EC1F" w:rsidR="00B53BB6" w:rsidRPr="001D062F" w:rsidRDefault="00392F8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hyperlink r:id="rId16" w:history="1">
              <w:r w:rsidR="00CE15D8">
                <w:rPr>
                  <w:rStyle w:val="Hyperlink"/>
                </w:rPr>
                <w:t>https://www.digita.fi/en/services/iot/</w:t>
              </w:r>
            </w:hyperlink>
            <w:r w:rsidR="00CE15D8">
              <w:t xml:space="preserve"> (LoRaWAN operator in Finland)</w:t>
            </w:r>
          </w:p>
        </w:tc>
        <w:tc>
          <w:tcPr>
            <w:tcW w:w="816" w:type="pct"/>
            <w:shd w:val="clear" w:color="auto" w:fill="FFFFFF" w:themeFill="background1"/>
          </w:tcPr>
          <w:p w14:paraId="74CCA34F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69A20043" w14:textId="445E2224" w:rsidR="00181DEC" w:rsidRPr="001D062F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35" w:author="Jillian Carson-Jackson" w:date="2020-04-07T18:50:00Z">
              <w:r>
                <w:rPr>
                  <w:rFonts w:ascii="Calibri" w:hAnsi="Calibri" w:cs="Calibri"/>
                  <w:szCs w:val="18"/>
                </w:rPr>
                <w:t xml:space="preserve">Noted 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06F10035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09C6CDBF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09E5E19" w14:textId="5C3E1854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68CCC56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Is there a c</w:t>
            </w:r>
            <w:r w:rsidRPr="001D062F">
              <w:rPr>
                <w:rFonts w:ascii="Calibri" w:hAnsi="Calibri" w:cs="Calibri"/>
                <w:szCs w:val="18"/>
              </w:rPr>
              <w:t>ompliance summary?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287BE42" w14:textId="64733580" w:rsidR="00181DEC" w:rsidRPr="001D062F" w:rsidRDefault="007715A3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See </w:t>
            </w:r>
            <w:hyperlink r:id="rId17" w:history="1">
              <w:r>
                <w:rPr>
                  <w:rStyle w:val="Hyperlink"/>
                </w:rPr>
                <w:t>https://lora-alliance.org/lorawan-certification</w:t>
              </w:r>
            </w:hyperlink>
          </w:p>
        </w:tc>
        <w:tc>
          <w:tcPr>
            <w:tcW w:w="816" w:type="pct"/>
            <w:shd w:val="clear" w:color="auto" w:fill="FFFFFF" w:themeFill="background1"/>
          </w:tcPr>
          <w:p w14:paraId="3C9ABA9A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6F56A82" w14:textId="4E63008A" w:rsidR="00181DEC" w:rsidRPr="001D062F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36" w:author="Jillian Carson-Jackson" w:date="2020-04-07T18:50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6003B86B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187F0FB4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ACFC8F1" w14:textId="32E24BCC" w:rsidR="00181DEC" w:rsidRPr="003901E8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05C9401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Are there legal issues associated with the implementation of the technology?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AA6A4A7" w14:textId="03ECC91F" w:rsidR="00181DEC" w:rsidRPr="001D062F" w:rsidRDefault="00156E84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No specific legal issues</w:t>
            </w:r>
          </w:p>
        </w:tc>
        <w:tc>
          <w:tcPr>
            <w:tcW w:w="816" w:type="pct"/>
            <w:shd w:val="clear" w:color="auto" w:fill="FFFFFF" w:themeFill="background1"/>
          </w:tcPr>
          <w:p w14:paraId="6607A702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E9EE832" w14:textId="7F256A7A" w:rsidR="00181DEC" w:rsidRPr="001D062F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37" w:author="Jillian Carson-Jackson" w:date="2020-04-07T18:51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413E924B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10A578F3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D8A38AB" w14:textId="4735F793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1AACCE84" w14:textId="77777777" w:rsidR="00181DEC" w:rsidDel="003F4857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Are there any intellectual property rights (essential patents) associated with the technology?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27B61FC" w14:textId="563CE48B" w:rsidR="00181DEC" w:rsidRPr="001D062F" w:rsidRDefault="002D698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Semtech </w:t>
            </w:r>
            <w:r w:rsidR="00676CC9">
              <w:rPr>
                <w:rFonts w:ascii="Calibri" w:hAnsi="Calibri" w:cs="Calibri"/>
                <w:szCs w:val="18"/>
              </w:rPr>
              <w:t xml:space="preserve">Corporation </w:t>
            </w:r>
            <w:r w:rsidR="00CA368A">
              <w:rPr>
                <w:rFonts w:ascii="Calibri" w:hAnsi="Calibri" w:cs="Calibri"/>
                <w:szCs w:val="18"/>
              </w:rPr>
              <w:t xml:space="preserve">(see </w:t>
            </w:r>
            <w:hyperlink r:id="rId18" w:history="1">
              <w:r w:rsidR="00CA368A">
                <w:rPr>
                  <w:rStyle w:val="Hyperlink"/>
                </w:rPr>
                <w:t>https://www.semtech.com/company</w:t>
              </w:r>
            </w:hyperlink>
            <w:r w:rsidR="00CA368A">
              <w:t xml:space="preserve">) </w:t>
            </w:r>
            <w:r w:rsidR="00676CC9">
              <w:rPr>
                <w:rFonts w:ascii="Calibri" w:hAnsi="Calibri" w:cs="Calibri"/>
                <w:szCs w:val="18"/>
              </w:rPr>
              <w:t xml:space="preserve">holds the IPR for the LoRa radio modulation technology, on top of which the </w:t>
            </w:r>
            <w:r w:rsidR="00ED067C">
              <w:rPr>
                <w:rFonts w:ascii="Calibri" w:hAnsi="Calibri" w:cs="Calibri"/>
                <w:szCs w:val="18"/>
              </w:rPr>
              <w:t>open</w:t>
            </w:r>
            <w:r w:rsidR="00676CC9">
              <w:rPr>
                <w:rFonts w:ascii="Calibri" w:hAnsi="Calibri" w:cs="Calibri"/>
                <w:szCs w:val="18"/>
              </w:rPr>
              <w:t xml:space="preserve"> LoRaWAN network </w:t>
            </w:r>
            <w:r w:rsidR="00885DAE">
              <w:rPr>
                <w:rFonts w:ascii="Calibri" w:hAnsi="Calibri" w:cs="Calibri"/>
                <w:szCs w:val="18"/>
              </w:rPr>
              <w:t xml:space="preserve">technology </w:t>
            </w:r>
            <w:r w:rsidR="00676CC9">
              <w:rPr>
                <w:rFonts w:ascii="Calibri" w:hAnsi="Calibri" w:cs="Calibri"/>
                <w:szCs w:val="18"/>
              </w:rPr>
              <w:t>standard is built.</w:t>
            </w:r>
          </w:p>
        </w:tc>
        <w:tc>
          <w:tcPr>
            <w:tcW w:w="816" w:type="pct"/>
            <w:shd w:val="clear" w:color="auto" w:fill="FFFFFF" w:themeFill="background1"/>
          </w:tcPr>
          <w:p w14:paraId="026AFE0E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5DA11C27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08C1DF70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42AC8162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71DAAAA" w14:textId="201B42BD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82911EE" w14:textId="2E375DF4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Is the technology safe to use</w:t>
            </w:r>
            <w:ins w:id="38" w:author="Jillian Carson-Jackson" w:date="2020-04-07T18:36:00Z">
              <w:r w:rsidR="00A1460D">
                <w:rPr>
                  <w:rFonts w:ascii="Calibri" w:hAnsi="Calibri" w:cs="Calibri"/>
                  <w:szCs w:val="18"/>
                </w:rPr>
                <w:t xml:space="preserve"> [note – safety could be understood in different ways]</w:t>
              </w:r>
            </w:ins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BA442E8" w14:textId="77777777" w:rsidR="00925D34" w:rsidRDefault="00C9534A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LoRaWAN providers </w:t>
            </w:r>
            <w:r w:rsidR="00135951">
              <w:rPr>
                <w:rFonts w:ascii="Calibri" w:hAnsi="Calibri" w:cs="Calibri"/>
                <w:szCs w:val="18"/>
              </w:rPr>
              <w:t xml:space="preserve">very strong level of encryption </w:t>
            </w:r>
            <w:r w:rsidR="00925D34">
              <w:rPr>
                <w:rFonts w:ascii="Calibri" w:hAnsi="Calibri" w:cs="Calibri"/>
                <w:szCs w:val="18"/>
              </w:rPr>
              <w:t xml:space="preserve">(AES-128) for the data communications. </w:t>
            </w:r>
          </w:p>
          <w:p w14:paraId="0E5D9B22" w14:textId="77777777" w:rsidR="00181DEC" w:rsidRDefault="00925D34" w:rsidP="00181DEC">
            <w:pPr>
              <w:keepLines/>
              <w:spacing w:beforeLines="60" w:before="144" w:afterLines="60" w:after="144"/>
              <w:jc w:val="center"/>
              <w:rPr>
                <w:ins w:id="39" w:author="Jillian Carson-Jackson" w:date="2020-04-07T18:36:00Z"/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LoRaWAN networks are fully separate from the Internet networks</w:t>
            </w:r>
            <w:r w:rsidR="0073275F">
              <w:rPr>
                <w:rFonts w:ascii="Calibri" w:hAnsi="Calibri" w:cs="Calibri"/>
                <w:szCs w:val="18"/>
              </w:rPr>
              <w:t>.</w:t>
            </w:r>
            <w:r w:rsidR="00135951">
              <w:rPr>
                <w:rFonts w:ascii="Calibri" w:hAnsi="Calibri" w:cs="Calibri"/>
                <w:szCs w:val="18"/>
              </w:rPr>
              <w:t xml:space="preserve"> </w:t>
            </w:r>
          </w:p>
          <w:p w14:paraId="2AA18698" w14:textId="60A3D9F8" w:rsidR="00A1460D" w:rsidRPr="001D062F" w:rsidRDefault="00A1460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40" w:author="Jillian Carson-Jackson" w:date="2020-04-07T18:36:00Z">
              <w:r>
                <w:rPr>
                  <w:rFonts w:ascii="Calibri" w:hAnsi="Calibri" w:cs="Calibri"/>
                  <w:szCs w:val="18"/>
                </w:rPr>
                <w:t>Low power transmi</w:t>
              </w:r>
            </w:ins>
            <w:ins w:id="41" w:author="Jillian Carson-Jackson" w:date="2020-04-07T18:37:00Z">
              <w:r>
                <w:rPr>
                  <w:rFonts w:ascii="Calibri" w:hAnsi="Calibri" w:cs="Calibri"/>
                  <w:szCs w:val="18"/>
                </w:rPr>
                <w:t>ssions, minimum radiation [safety related to humans]</w:t>
              </w:r>
            </w:ins>
          </w:p>
        </w:tc>
        <w:tc>
          <w:tcPr>
            <w:tcW w:w="816" w:type="pct"/>
            <w:shd w:val="clear" w:color="auto" w:fill="FFFFFF" w:themeFill="background1"/>
          </w:tcPr>
          <w:p w14:paraId="11B5325D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6F59D5A6" w14:textId="0511EE12" w:rsidR="00181DEC" w:rsidRPr="001D062F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42" w:author="Jillian Carson-Jackson" w:date="2020-04-07T18:51:00Z">
              <w:r>
                <w:rPr>
                  <w:rFonts w:ascii="Calibri" w:hAnsi="Calibri" w:cs="Calibri"/>
                  <w:szCs w:val="18"/>
                </w:rPr>
                <w:t xml:space="preserve">Noted 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64664686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5E2E4D0E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EEC6C5B" w14:textId="68A181F4" w:rsidR="00181DEC" w:rsidRPr="003901E8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7F05E481" w14:textId="77777777" w:rsidR="00181DEC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Does the use of the technology require extra training?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01C1609" w14:textId="099D9D3D" w:rsidR="00181DEC" w:rsidRPr="001D062F" w:rsidRDefault="004B17AE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LoRaWAN solutions are typically </w:t>
            </w:r>
            <w:r w:rsidR="00A77FBB">
              <w:rPr>
                <w:rFonts w:ascii="Calibri" w:hAnsi="Calibri" w:cs="Calibri"/>
                <w:szCs w:val="18"/>
              </w:rPr>
              <w:t>straightforward</w:t>
            </w:r>
            <w:r w:rsidR="00664D09">
              <w:rPr>
                <w:rFonts w:ascii="Calibri" w:hAnsi="Calibri" w:cs="Calibri"/>
                <w:szCs w:val="18"/>
              </w:rPr>
              <w:t xml:space="preserve"> and cost effective</w:t>
            </w:r>
            <w:r w:rsidR="00A77FBB">
              <w:rPr>
                <w:rFonts w:ascii="Calibri" w:hAnsi="Calibri" w:cs="Calibri"/>
                <w:szCs w:val="18"/>
              </w:rPr>
              <w:t xml:space="preserve"> to implement.</w:t>
            </w:r>
          </w:p>
        </w:tc>
        <w:tc>
          <w:tcPr>
            <w:tcW w:w="816" w:type="pct"/>
            <w:shd w:val="clear" w:color="auto" w:fill="FFFFFF" w:themeFill="background1"/>
          </w:tcPr>
          <w:p w14:paraId="708623C5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651727DD" w14:textId="4D8FEF3F" w:rsidR="00181DEC" w:rsidRPr="001D062F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43" w:author="Jillian Carson-Jackson" w:date="2020-04-07T18:52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44612752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2BC3F429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14EEAE1" w14:textId="2CA364A4" w:rsidR="00181DEC" w:rsidRPr="003901E8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B957695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 Are there environmental considerations with the technology?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B1DEAD9" w14:textId="77777777" w:rsidR="00181DEC" w:rsidRDefault="00E16DA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Technology uses very low power for radio communications, both on end devices and base stations. </w:t>
            </w:r>
          </w:p>
          <w:p w14:paraId="6FF2F87C" w14:textId="159616DA" w:rsidR="00B4748A" w:rsidRPr="001D062F" w:rsidRDefault="006F1763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Base stations’ </w:t>
            </w:r>
            <w:r w:rsidR="008D439D">
              <w:rPr>
                <w:rFonts w:ascii="Calibri" w:hAnsi="Calibri" w:cs="Calibri"/>
                <w:szCs w:val="18"/>
              </w:rPr>
              <w:t xml:space="preserve">own </w:t>
            </w:r>
            <w:r>
              <w:rPr>
                <w:rFonts w:ascii="Calibri" w:hAnsi="Calibri" w:cs="Calibri"/>
                <w:szCs w:val="18"/>
              </w:rPr>
              <w:t>power consumption also very low, typically &lt;50W for the base stations.</w:t>
            </w:r>
          </w:p>
        </w:tc>
        <w:tc>
          <w:tcPr>
            <w:tcW w:w="816" w:type="pct"/>
            <w:shd w:val="clear" w:color="auto" w:fill="FFFFFF" w:themeFill="background1"/>
          </w:tcPr>
          <w:p w14:paraId="57339C64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30AD670F" w14:textId="77777777" w:rsidR="00181DEC" w:rsidRDefault="00C965D1" w:rsidP="00181DEC">
            <w:pPr>
              <w:keepLines/>
              <w:spacing w:beforeLines="60" w:before="144" w:afterLines="60" w:after="144"/>
              <w:jc w:val="center"/>
              <w:rPr>
                <w:ins w:id="44" w:author="Jillian Carson-Jackson" w:date="2020-04-07T18:52:00Z"/>
                <w:rFonts w:ascii="Calibri" w:hAnsi="Calibri" w:cs="Calibri"/>
                <w:szCs w:val="18"/>
              </w:rPr>
            </w:pPr>
            <w:ins w:id="45" w:author="Jillian Carson-Jackson" w:date="2020-04-07T18:52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  <w:p w14:paraId="200D3B74" w14:textId="77777777" w:rsidR="00C965D1" w:rsidRDefault="00C965D1" w:rsidP="00181DEC">
            <w:pPr>
              <w:keepLines/>
              <w:spacing w:beforeLines="60" w:before="144" w:afterLines="60" w:after="144"/>
              <w:jc w:val="center"/>
              <w:rPr>
                <w:ins w:id="46" w:author="Jillian Carson-Jackson" w:date="2020-04-07T18:52:00Z"/>
                <w:rFonts w:ascii="Calibri" w:hAnsi="Calibri" w:cs="Calibri"/>
                <w:szCs w:val="18"/>
              </w:rPr>
            </w:pPr>
            <w:ins w:id="47" w:author="Jillian Carson-Jackson" w:date="2020-04-07T18:52:00Z">
              <w:r>
                <w:rPr>
                  <w:rFonts w:ascii="Calibri" w:hAnsi="Calibri" w:cs="Calibri"/>
                  <w:szCs w:val="18"/>
                </w:rPr>
                <w:t>[note could be linked to ‘safety’ – human safety]</w:t>
              </w:r>
            </w:ins>
          </w:p>
          <w:p w14:paraId="72037F2B" w14:textId="35A160A9" w:rsidR="00C965D1" w:rsidRPr="001D062F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48" w:author="Jillian Carson-Jackson" w:date="2020-04-07T18:52:00Z">
              <w:r>
                <w:rPr>
                  <w:rFonts w:ascii="Calibri" w:hAnsi="Calibri" w:cs="Calibri"/>
                  <w:szCs w:val="18"/>
                </w:rPr>
                <w:t>[energy efficient – environmentally friendly]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0B328278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35FED281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77A9613" w14:textId="09076853" w:rsidR="00181DEC" w:rsidRPr="003901E8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4DC0DD3" w14:textId="77777777" w:rsidR="00181DEC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What are the financial considerations for implementation and use?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768D2E7" w14:textId="17FA3B1E" w:rsidR="00683978" w:rsidRDefault="00462CF1" w:rsidP="00181DEC">
            <w:pPr>
              <w:keepLines/>
              <w:spacing w:beforeLines="60" w:before="144" w:afterLines="60" w:after="144"/>
              <w:jc w:val="center"/>
              <w:rPr>
                <w:ins w:id="49" w:author="Jillian Carson-Jackson" w:date="2020-04-07T18:55:00Z"/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Cost of </w:t>
            </w:r>
            <w:r w:rsidR="00B4705C">
              <w:rPr>
                <w:rFonts w:ascii="Calibri" w:hAnsi="Calibri" w:cs="Calibri"/>
                <w:szCs w:val="18"/>
              </w:rPr>
              <w:t xml:space="preserve">end device </w:t>
            </w:r>
            <w:r>
              <w:rPr>
                <w:rFonts w:ascii="Calibri" w:hAnsi="Calibri" w:cs="Calibri"/>
                <w:szCs w:val="18"/>
              </w:rPr>
              <w:t>c</w:t>
            </w:r>
            <w:r w:rsidR="00283AC9">
              <w:rPr>
                <w:rFonts w:ascii="Calibri" w:hAnsi="Calibri" w:cs="Calibri"/>
                <w:szCs w:val="18"/>
              </w:rPr>
              <w:t>onnectivity in public LoRaWAN operator</w:t>
            </w:r>
            <w:r w:rsidR="00B4705C">
              <w:rPr>
                <w:rFonts w:ascii="Calibri" w:hAnsi="Calibri" w:cs="Calibri"/>
                <w:szCs w:val="18"/>
              </w:rPr>
              <w:t>’s</w:t>
            </w:r>
            <w:r w:rsidR="00283AC9">
              <w:rPr>
                <w:rFonts w:ascii="Calibri" w:hAnsi="Calibri" w:cs="Calibri"/>
                <w:szCs w:val="18"/>
              </w:rPr>
              <w:t xml:space="preserve"> network </w:t>
            </w:r>
            <w:ins w:id="50" w:author="Jillian Carson-Jackson" w:date="2020-04-07T18:55:00Z">
              <w:r w:rsidR="00683978">
                <w:rPr>
                  <w:rFonts w:ascii="Calibri" w:hAnsi="Calibri" w:cs="Calibri"/>
                  <w:szCs w:val="18"/>
                </w:rPr>
                <w:t>base fee</w:t>
              </w:r>
            </w:ins>
          </w:p>
          <w:p w14:paraId="6008DD9A" w14:textId="4A5E1673" w:rsidR="00181DEC" w:rsidRDefault="0068397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51" w:author="Jillian Carson-Jackson" w:date="2020-04-07T18:55:00Z">
              <w:r>
                <w:rPr>
                  <w:rFonts w:ascii="Calibri" w:hAnsi="Calibri" w:cs="Calibri"/>
                  <w:szCs w:val="18"/>
                </w:rPr>
                <w:t xml:space="preserve">Each end device </w:t>
              </w:r>
            </w:ins>
            <w:r w:rsidR="00283AC9">
              <w:rPr>
                <w:rFonts w:ascii="Calibri" w:hAnsi="Calibri" w:cs="Calibri"/>
                <w:szCs w:val="18"/>
              </w:rPr>
              <w:t>typically between 5</w:t>
            </w:r>
            <w:r w:rsidR="008910D4">
              <w:rPr>
                <w:rFonts w:ascii="Calibri" w:hAnsi="Calibri" w:cs="Calibri"/>
                <w:szCs w:val="18"/>
              </w:rPr>
              <w:t>€</w:t>
            </w:r>
            <w:r w:rsidR="00CE64BE">
              <w:rPr>
                <w:rFonts w:ascii="Calibri" w:hAnsi="Calibri" w:cs="Calibri"/>
                <w:szCs w:val="18"/>
              </w:rPr>
              <w:t>-</w:t>
            </w:r>
            <w:r w:rsidR="00283AC9">
              <w:rPr>
                <w:rFonts w:ascii="Calibri" w:hAnsi="Calibri" w:cs="Calibri"/>
                <w:szCs w:val="18"/>
              </w:rPr>
              <w:t>10€</w:t>
            </w:r>
            <w:r w:rsidR="00462CF1">
              <w:rPr>
                <w:rFonts w:ascii="Calibri" w:hAnsi="Calibri" w:cs="Calibri"/>
                <w:szCs w:val="18"/>
              </w:rPr>
              <w:t xml:space="preserve"> per year per end device.</w:t>
            </w:r>
          </w:p>
          <w:p w14:paraId="190B36F7" w14:textId="2889803B" w:rsidR="00462CF1" w:rsidRPr="001D062F" w:rsidRDefault="00462CF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End device cost typically on range of 50-200€.</w:t>
            </w:r>
          </w:p>
        </w:tc>
        <w:tc>
          <w:tcPr>
            <w:tcW w:w="816" w:type="pct"/>
            <w:shd w:val="clear" w:color="auto" w:fill="FFFFFF" w:themeFill="background1"/>
          </w:tcPr>
          <w:p w14:paraId="5E485701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75FDE93A" w14:textId="24463301" w:rsidR="00181DEC" w:rsidRDefault="007B5B33" w:rsidP="00181DEC">
            <w:pPr>
              <w:keepLines/>
              <w:spacing w:beforeLines="60" w:before="144" w:afterLines="60" w:after="144"/>
              <w:jc w:val="center"/>
              <w:rPr>
                <w:ins w:id="52" w:author="Jillian Carson-Jackson" w:date="2020-04-07T18:54:00Z"/>
                <w:rFonts w:ascii="Calibri" w:hAnsi="Calibri" w:cs="Calibri"/>
                <w:szCs w:val="18"/>
              </w:rPr>
            </w:pPr>
            <w:ins w:id="53" w:author="Jillian Carson-Jackson" w:date="2020-04-07T18:54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  <w:p w14:paraId="1B467EC8" w14:textId="77777777" w:rsidR="007B5B33" w:rsidRDefault="007B5B33" w:rsidP="00181DEC">
            <w:pPr>
              <w:keepLines/>
              <w:spacing w:beforeLines="60" w:before="144" w:afterLines="60" w:after="144"/>
              <w:jc w:val="center"/>
              <w:rPr>
                <w:ins w:id="54" w:author="Jillian Carson-Jackson" w:date="2020-04-07T18:54:00Z"/>
                <w:rFonts w:ascii="Calibri" w:hAnsi="Calibri" w:cs="Calibri"/>
                <w:szCs w:val="18"/>
              </w:rPr>
            </w:pPr>
            <w:ins w:id="55" w:author="Jillian Carson-Jackson" w:date="2020-04-07T18:54:00Z">
              <w:r>
                <w:rPr>
                  <w:rFonts w:ascii="Calibri" w:hAnsi="Calibri" w:cs="Calibri"/>
                  <w:szCs w:val="18"/>
                </w:rPr>
                <w:t>Initial investment, then annual (operating) fees</w:t>
              </w:r>
            </w:ins>
          </w:p>
          <w:p w14:paraId="1A3A7B5A" w14:textId="77777777" w:rsidR="007B5B33" w:rsidRDefault="007B5B33" w:rsidP="00181DEC">
            <w:pPr>
              <w:keepLines/>
              <w:spacing w:beforeLines="60" w:before="144" w:afterLines="60" w:after="144"/>
              <w:jc w:val="center"/>
              <w:rPr>
                <w:ins w:id="56" w:author="Jillian Carson-Jackson" w:date="2020-04-07T18:55:00Z"/>
                <w:rFonts w:ascii="Calibri" w:hAnsi="Calibri" w:cs="Calibri"/>
                <w:szCs w:val="18"/>
              </w:rPr>
            </w:pPr>
            <w:ins w:id="57" w:author="Jillian Carson-Jackson" w:date="2020-04-07T18:54:00Z">
              <w:r>
                <w:rPr>
                  <w:rFonts w:ascii="Calibri" w:hAnsi="Calibri" w:cs="Calibri"/>
                  <w:szCs w:val="18"/>
                </w:rPr>
                <w:t>[note – comparison with GSM connection costs]</w:t>
              </w:r>
            </w:ins>
          </w:p>
          <w:p w14:paraId="183EA0D3" w14:textId="2E7B8EAD" w:rsidR="00683978" w:rsidRPr="001D062F" w:rsidRDefault="0068397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58" w:author="Jillian Carson-Jackson" w:date="2020-04-07T18:55:00Z">
              <w:r>
                <w:rPr>
                  <w:rFonts w:ascii="Calibri" w:hAnsi="Calibri" w:cs="Calibri"/>
                  <w:szCs w:val="18"/>
                </w:rPr>
                <w:t>[Plus – basic network fee, with the fee per end device]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35AC81DD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5BC434EC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0BDE62D4" w14:textId="7C3A00C1" w:rsidR="00181DEC" w:rsidRPr="003901E8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D8208D3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Is the technology secure (i.e. protected against hacking; privacy of data)?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0996E21" w14:textId="23E87041" w:rsidR="00181DEC" w:rsidRPr="001D062F" w:rsidRDefault="00970427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Strong AES-128 encryption implemented in the protocol. Separate ASE-128 encryptions for network command and payload data.</w:t>
            </w:r>
          </w:p>
        </w:tc>
        <w:tc>
          <w:tcPr>
            <w:tcW w:w="816" w:type="pct"/>
            <w:shd w:val="clear" w:color="auto" w:fill="FFFFFF" w:themeFill="background1"/>
          </w:tcPr>
          <w:p w14:paraId="0922BBFD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4927DC7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52EFFCDB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26A8BC18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12F39FF" w14:textId="583BECB0" w:rsidR="00181DEC" w:rsidRPr="003901E8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BD0B391" w14:textId="77777777" w:rsidR="00181DEC" w:rsidRDefault="00181DEC" w:rsidP="00181DEC">
            <w:pPr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Readiness </w:t>
            </w:r>
            <w:r w:rsidRPr="007F69F3">
              <w:rPr>
                <w:rFonts w:ascii="Calibri" w:hAnsi="Calibri" w:cs="Calibri"/>
                <w:szCs w:val="18"/>
              </w:rPr>
              <w:t xml:space="preserve">(EU Technology </w:t>
            </w:r>
            <w:r>
              <w:rPr>
                <w:rFonts w:ascii="Calibri" w:hAnsi="Calibri" w:cs="Calibri"/>
                <w:szCs w:val="18"/>
              </w:rPr>
              <w:t>Readiness level - TRL) (level of maturity of technology)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085A9E6" w14:textId="72CAC2A0" w:rsidR="00181DEC" w:rsidRPr="001D062F" w:rsidRDefault="002C012A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Widely used commercially globally.</w:t>
            </w:r>
          </w:p>
        </w:tc>
        <w:tc>
          <w:tcPr>
            <w:tcW w:w="816" w:type="pct"/>
            <w:shd w:val="clear" w:color="auto" w:fill="FFFFFF" w:themeFill="background1"/>
          </w:tcPr>
          <w:p w14:paraId="52D3CFCB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2D786AC" w14:textId="6D9FCE87" w:rsidR="00181DEC" w:rsidRPr="001D062F" w:rsidRDefault="0068397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59" w:author="Jillian Carson-Jackson" w:date="2020-04-07T18:56:00Z">
              <w:r>
                <w:rPr>
                  <w:rFonts w:ascii="Calibri" w:hAnsi="Calibri" w:cs="Calibri"/>
                  <w:szCs w:val="18"/>
                </w:rPr>
                <w:t>Technology Readiness level – highest (in operation already)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41564BDA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7B496F4B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244ACA7" w14:textId="0DF41074" w:rsidR="00181DEC" w:rsidRPr="003901E8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FA04489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Can you provide independent </w:t>
            </w:r>
            <w:r w:rsidRPr="001D062F">
              <w:rPr>
                <w:rFonts w:ascii="Calibri" w:hAnsi="Calibri" w:cs="Calibri"/>
                <w:szCs w:val="18"/>
              </w:rPr>
              <w:t>References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02CDFB0" w14:textId="77777777" w:rsidR="00181DEC" w:rsidRDefault="005568C3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Yes</w:t>
            </w:r>
          </w:p>
          <w:p w14:paraId="1330471D" w14:textId="77777777" w:rsidR="007B658B" w:rsidRDefault="007B658B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See also:</w:t>
            </w:r>
          </w:p>
          <w:p w14:paraId="303527BD" w14:textId="77777777" w:rsidR="007B658B" w:rsidRDefault="00392F8C" w:rsidP="00181DEC">
            <w:pPr>
              <w:keepLines/>
              <w:spacing w:beforeLines="60" w:before="144" w:afterLines="60" w:after="144"/>
              <w:jc w:val="center"/>
            </w:pPr>
            <w:hyperlink r:id="rId19" w:history="1">
              <w:r w:rsidR="007B658B">
                <w:rPr>
                  <w:rStyle w:val="Hyperlink"/>
                </w:rPr>
                <w:t>https://lora-alliance.org/</w:t>
              </w:r>
            </w:hyperlink>
          </w:p>
          <w:p w14:paraId="1271E249" w14:textId="1D49F754" w:rsidR="007B658B" w:rsidRPr="001D062F" w:rsidRDefault="00392F8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hyperlink r:id="rId20" w:history="1">
              <w:r w:rsidR="007B3DB4">
                <w:rPr>
                  <w:rStyle w:val="Hyperlink"/>
                </w:rPr>
                <w:t>https://www.semtech.com/lora</w:t>
              </w:r>
            </w:hyperlink>
          </w:p>
        </w:tc>
        <w:tc>
          <w:tcPr>
            <w:tcW w:w="816" w:type="pct"/>
            <w:shd w:val="clear" w:color="auto" w:fill="FFFFFF" w:themeFill="background1"/>
          </w:tcPr>
          <w:p w14:paraId="3602CBEF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4565942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1FAAECC1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</w:tbl>
    <w:p w14:paraId="4B3F7F84" w14:textId="77777777" w:rsidR="00181DEC" w:rsidRDefault="00181DEC" w:rsidP="00181DEC">
      <w:pPr>
        <w:pStyle w:val="BodyText"/>
      </w:pPr>
    </w:p>
    <w:p w14:paraId="466BD965" w14:textId="6CE16904" w:rsidR="00181DEC" w:rsidRPr="00181DEC" w:rsidRDefault="00181DEC" w:rsidP="00181DEC">
      <w:pPr>
        <w:pStyle w:val="BodyText"/>
      </w:pPr>
    </w:p>
    <w:p w14:paraId="356DEAD0" w14:textId="77777777" w:rsidR="0042565E" w:rsidRPr="0042565E" w:rsidRDefault="0042565E" w:rsidP="00476942">
      <w:pPr>
        <w:pStyle w:val="BodyText"/>
      </w:pPr>
    </w:p>
    <w:sectPr w:rsidR="0042565E" w:rsidRPr="0042565E" w:rsidSect="0042565E">
      <w:headerReference w:type="even" r:id="rId21"/>
      <w:headerReference w:type="default" r:id="rId22"/>
      <w:footerReference w:type="default" r:id="rId23"/>
      <w:headerReference w:type="first" r:id="rId24"/>
      <w:pgSz w:w="16838" w:h="11906" w:orient="landscape" w:code="9"/>
      <w:pgMar w:top="907" w:right="567" w:bottom="79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1F781" w14:textId="77777777" w:rsidR="00392F8C" w:rsidRDefault="00392F8C" w:rsidP="003274DB">
      <w:r>
        <w:separator/>
      </w:r>
    </w:p>
    <w:p w14:paraId="00410D73" w14:textId="77777777" w:rsidR="00392F8C" w:rsidRDefault="00392F8C"/>
  </w:endnote>
  <w:endnote w:type="continuationSeparator" w:id="0">
    <w:p w14:paraId="4FD53D0D" w14:textId="77777777" w:rsidR="00392F8C" w:rsidRDefault="00392F8C" w:rsidP="003274DB">
      <w:r>
        <w:continuationSeparator/>
      </w:r>
    </w:p>
    <w:p w14:paraId="4293EB39" w14:textId="77777777" w:rsidR="00392F8C" w:rsidRDefault="00392F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DFB7E" w14:textId="77777777" w:rsidR="00C965D1" w:rsidRDefault="00C965D1" w:rsidP="00C716E5">
    <w:pPr>
      <w:pStyle w:val="Footer"/>
    </w:pPr>
  </w:p>
  <w:p w14:paraId="2F25E153" w14:textId="77777777" w:rsidR="00C965D1" w:rsidRDefault="00C965D1" w:rsidP="00C716E5">
    <w:pPr>
      <w:pStyle w:val="Footerportrait"/>
    </w:pPr>
  </w:p>
  <w:p w14:paraId="5B41EABE" w14:textId="3FA294C6" w:rsidR="00C965D1" w:rsidRPr="00C907DF" w:rsidRDefault="00C965D1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"Document type" \* MERGEFORMAT </w:instrText>
    </w:r>
    <w:r>
      <w:fldChar w:fldCharType="separate"/>
    </w:r>
    <w:r w:rsidR="0027642D">
      <w:rPr>
        <w:b w:val="0"/>
        <w:bCs/>
      </w:rPr>
      <w:t>Error! No text of specified style in document.</w:t>
    </w:r>
    <w:r>
      <w:fldChar w:fldCharType="end"/>
    </w:r>
    <w:r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27642D">
      <w:rPr>
        <w:b w:val="0"/>
        <w:bCs/>
      </w:rPr>
      <w:t>Error! No text of specified style in document.</w:t>
    </w:r>
    <w:r>
      <w:fldChar w:fldCharType="end"/>
    </w:r>
    <w:r w:rsidRPr="00C907DF">
      <w:t xml:space="preserve"> –</w:t>
    </w:r>
    <w:r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27642D">
      <w:rPr>
        <w:b w:val="0"/>
        <w:bCs/>
      </w:rPr>
      <w:t>Error! No text of specified style in document.</w:t>
    </w:r>
    <w:r>
      <w:fldChar w:fldCharType="end"/>
    </w:r>
    <w:r>
      <w:tab/>
    </w:r>
  </w:p>
  <w:p w14:paraId="0AD760B4" w14:textId="05FBBD73" w:rsidR="00C965D1" w:rsidRPr="00C907DF" w:rsidRDefault="00C965D1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27642D">
      <w:rPr>
        <w:b w:val="0"/>
        <w:bCs/>
      </w:rPr>
      <w:t>Error! No text of specified style in document.</w:t>
    </w:r>
    <w:r>
      <w:fldChar w:fldCharType="end"/>
    </w:r>
    <w:r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27642D">
      <w:rPr>
        <w:b w:val="0"/>
        <w:bCs/>
      </w:rPr>
      <w:t>Error! No text of specified style in document.</w:t>
    </w:r>
    <w:r>
      <w:fldChar w:fldCharType="end"/>
    </w:r>
    <w:r>
      <w:tab/>
    </w:r>
    <w:r>
      <w:rPr>
        <w:rStyle w:val="PageNumber"/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2</w:t>
    </w:r>
    <w:r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CC228" w14:textId="77777777" w:rsidR="00392F8C" w:rsidRDefault="00392F8C" w:rsidP="003274DB">
      <w:r>
        <w:separator/>
      </w:r>
    </w:p>
    <w:p w14:paraId="76A16F24" w14:textId="77777777" w:rsidR="00392F8C" w:rsidRDefault="00392F8C"/>
  </w:footnote>
  <w:footnote w:type="continuationSeparator" w:id="0">
    <w:p w14:paraId="4DCE32A1" w14:textId="77777777" w:rsidR="00392F8C" w:rsidRDefault="00392F8C" w:rsidP="003274DB">
      <w:r>
        <w:continuationSeparator/>
      </w:r>
    </w:p>
    <w:p w14:paraId="7A791D0E" w14:textId="77777777" w:rsidR="00392F8C" w:rsidRDefault="00392F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63307" w14:textId="77777777" w:rsidR="00C965D1" w:rsidRDefault="00392F8C">
    <w:pPr>
      <w:pStyle w:val="Header"/>
    </w:pPr>
    <w:r>
      <w:rPr>
        <w:noProof/>
      </w:rPr>
      <w:pict w14:anchorId="65CD30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" o:spid="_x0000_s2065" type="#_x0000_t136" style="position:absolute;margin-left:0;margin-top:0;width:604.45pt;height:54.95pt;rotation:315;z-index:-25158451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911FF" w14:textId="77777777" w:rsidR="00C965D1" w:rsidRPr="00667792" w:rsidRDefault="00392F8C" w:rsidP="00667792">
    <w:pPr>
      <w:pStyle w:val="Header"/>
    </w:pPr>
    <w:r>
      <w:rPr>
        <w:noProof/>
      </w:rPr>
      <w:pict w14:anchorId="0BCDEE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" o:spid="_x0000_s2064" type="#_x0000_t136" style="position:absolute;margin-left:0;margin-top:0;width:604.45pt;height:54.95pt;rotation:315;z-index:-25158656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C965D1">
      <w:rPr>
        <w:noProof/>
        <w:lang w:val="fi-FI" w:eastAsia="fi-FI"/>
      </w:rPr>
      <w:drawing>
        <wp:anchor distT="0" distB="0" distL="114300" distR="114300" simplePos="0" relativeHeight="251678720" behindDoc="1" locked="0" layoutInCell="1" allowOverlap="1" wp14:anchorId="7638A5B8" wp14:editId="763A79B4">
          <wp:simplePos x="0" y="0"/>
          <wp:positionH relativeFrom="page">
            <wp:posOffset>9991453</wp:posOffset>
          </wp:positionH>
          <wp:positionV relativeFrom="page">
            <wp:posOffset>1270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5B21F" w14:textId="77777777" w:rsidR="00C965D1" w:rsidRDefault="00392F8C">
    <w:pPr>
      <w:pStyle w:val="Header"/>
    </w:pPr>
    <w:r>
      <w:rPr>
        <w:noProof/>
      </w:rPr>
      <w:pict w14:anchorId="3C5BE3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" o:spid="_x0000_s2066" type="#_x0000_t136" style="position:absolute;margin-left:0;margin-top:0;width:604.45pt;height:54.95pt;rotation:315;z-index:-25158246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02258"/>
    <w:multiLevelType w:val="multilevel"/>
    <w:tmpl w:val="295653A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8" w15:restartNumberingAfterBreak="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729EC"/>
    <w:multiLevelType w:val="multilevel"/>
    <w:tmpl w:val="7DB0587C"/>
    <w:lvl w:ilvl="0">
      <w:start w:val="1"/>
      <w:numFmt w:val="decimal"/>
      <w:pStyle w:val="TableList11"/>
      <w:lvlText w:val="%1"/>
      <w:lvlJc w:val="left"/>
      <w:pPr>
        <w:tabs>
          <w:tab w:val="num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48711D9"/>
    <w:multiLevelType w:val="hybridMultilevel"/>
    <w:tmpl w:val="703E711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76301AE"/>
    <w:multiLevelType w:val="multilevel"/>
    <w:tmpl w:val="AE72F272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C7C24AB"/>
    <w:multiLevelType w:val="multilevel"/>
    <w:tmpl w:val="69AC513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0"/>
        <w:u w:val="none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A7417"/>
    <w:multiLevelType w:val="hybridMultilevel"/>
    <w:tmpl w:val="CF2682FC"/>
    <w:lvl w:ilvl="0" w:tplc="F9B6726A">
      <w:start w:val="1"/>
      <w:numFmt w:val="bullet"/>
      <w:pStyle w:val="Tablebullet"/>
      <w:lvlText w:val=""/>
      <w:lvlJc w:val="left"/>
      <w:pPr>
        <w:ind w:left="397" w:hanging="284"/>
      </w:pPr>
      <w:rPr>
        <w:rFonts w:ascii="Symbol" w:hAnsi="Symbol" w:hint="default"/>
        <w:b w:val="0"/>
        <w:i w:val="0"/>
        <w:color w:val="407EC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5"/>
  </w:num>
  <w:num w:numId="3">
    <w:abstractNumId w:val="6"/>
  </w:num>
  <w:num w:numId="4">
    <w:abstractNumId w:val="21"/>
  </w:num>
  <w:num w:numId="5">
    <w:abstractNumId w:val="18"/>
  </w:num>
  <w:num w:numId="6">
    <w:abstractNumId w:val="16"/>
  </w:num>
  <w:num w:numId="7">
    <w:abstractNumId w:val="24"/>
  </w:num>
  <w:num w:numId="8">
    <w:abstractNumId w:val="5"/>
  </w:num>
  <w:num w:numId="9">
    <w:abstractNumId w:val="14"/>
  </w:num>
  <w:num w:numId="10">
    <w:abstractNumId w:val="19"/>
  </w:num>
  <w:num w:numId="11">
    <w:abstractNumId w:val="3"/>
  </w:num>
  <w:num w:numId="12">
    <w:abstractNumId w:val="25"/>
  </w:num>
  <w:num w:numId="13">
    <w:abstractNumId w:val="0"/>
  </w:num>
  <w:num w:numId="14">
    <w:abstractNumId w:val="32"/>
  </w:num>
  <w:num w:numId="15">
    <w:abstractNumId w:val="12"/>
  </w:num>
  <w:num w:numId="16">
    <w:abstractNumId w:val="10"/>
  </w:num>
  <w:num w:numId="17">
    <w:abstractNumId w:val="23"/>
  </w:num>
  <w:num w:numId="18">
    <w:abstractNumId w:val="2"/>
  </w:num>
  <w:num w:numId="19">
    <w:abstractNumId w:val="9"/>
  </w:num>
  <w:num w:numId="20">
    <w:abstractNumId w:val="28"/>
  </w:num>
  <w:num w:numId="21">
    <w:abstractNumId w:val="8"/>
  </w:num>
  <w:num w:numId="22">
    <w:abstractNumId w:val="34"/>
  </w:num>
  <w:num w:numId="23">
    <w:abstractNumId w:val="1"/>
  </w:num>
  <w:num w:numId="24">
    <w:abstractNumId w:val="20"/>
  </w:num>
  <w:num w:numId="25">
    <w:abstractNumId w:val="17"/>
  </w:num>
  <w:num w:numId="26">
    <w:abstractNumId w:val="27"/>
  </w:num>
  <w:num w:numId="27">
    <w:abstractNumId w:val="29"/>
  </w:num>
  <w:num w:numId="28">
    <w:abstractNumId w:val="4"/>
  </w:num>
  <w:num w:numId="29">
    <w:abstractNumId w:val="22"/>
  </w:num>
  <w:num w:numId="30">
    <w:abstractNumId w:val="13"/>
  </w:num>
  <w:num w:numId="31">
    <w:abstractNumId w:val="7"/>
  </w:num>
  <w:num w:numId="32">
    <w:abstractNumId w:val="33"/>
  </w:num>
  <w:num w:numId="33">
    <w:abstractNumId w:val="31"/>
  </w:num>
  <w:num w:numId="34">
    <w:abstractNumId w:val="11"/>
  </w:num>
  <w:num w:numId="35">
    <w:abstractNumId w:val="30"/>
  </w:num>
  <w:num w:numId="36">
    <w:abstractNumId w:val="15"/>
  </w:num>
  <w:numIdMacAtCleanup w:val="3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illian Carson-Jackson">
    <w15:presenceInfo w15:providerId="Windows Live" w15:userId="0525cd53ce3699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oNotDisplayPageBoundarie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E52"/>
    <w:rsid w:val="0001616D"/>
    <w:rsid w:val="00016839"/>
    <w:rsid w:val="000174F9"/>
    <w:rsid w:val="000249C2"/>
    <w:rsid w:val="000258F6"/>
    <w:rsid w:val="00026947"/>
    <w:rsid w:val="000379A7"/>
    <w:rsid w:val="00040EB8"/>
    <w:rsid w:val="000439A4"/>
    <w:rsid w:val="00044293"/>
    <w:rsid w:val="000472F8"/>
    <w:rsid w:val="0005449E"/>
    <w:rsid w:val="00057699"/>
    <w:rsid w:val="00057B6D"/>
    <w:rsid w:val="00061A7B"/>
    <w:rsid w:val="0007199C"/>
    <w:rsid w:val="0008654C"/>
    <w:rsid w:val="000904ED"/>
    <w:rsid w:val="00091545"/>
    <w:rsid w:val="000A27A8"/>
    <w:rsid w:val="000B2356"/>
    <w:rsid w:val="000C0689"/>
    <w:rsid w:val="000C1FB9"/>
    <w:rsid w:val="000C711B"/>
    <w:rsid w:val="000D2431"/>
    <w:rsid w:val="000D7678"/>
    <w:rsid w:val="000E3954"/>
    <w:rsid w:val="000E3E52"/>
    <w:rsid w:val="000F0F9F"/>
    <w:rsid w:val="000F3F43"/>
    <w:rsid w:val="000F58ED"/>
    <w:rsid w:val="00103FA5"/>
    <w:rsid w:val="00110865"/>
    <w:rsid w:val="00113D5B"/>
    <w:rsid w:val="00113F8F"/>
    <w:rsid w:val="00122EBD"/>
    <w:rsid w:val="001349DB"/>
    <w:rsid w:val="00135951"/>
    <w:rsid w:val="00135AEB"/>
    <w:rsid w:val="00136E58"/>
    <w:rsid w:val="001449B5"/>
    <w:rsid w:val="00152A5B"/>
    <w:rsid w:val="001547F9"/>
    <w:rsid w:val="00156E84"/>
    <w:rsid w:val="001607D8"/>
    <w:rsid w:val="00160ECB"/>
    <w:rsid w:val="00161325"/>
    <w:rsid w:val="001634B6"/>
    <w:rsid w:val="0017187B"/>
    <w:rsid w:val="00181DEC"/>
    <w:rsid w:val="00184427"/>
    <w:rsid w:val="00184C2E"/>
    <w:rsid w:val="00185F55"/>
    <w:rsid w:val="001875B1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1F7500"/>
    <w:rsid w:val="00201337"/>
    <w:rsid w:val="002022EA"/>
    <w:rsid w:val="002044E9"/>
    <w:rsid w:val="00205B17"/>
    <w:rsid w:val="00205D9B"/>
    <w:rsid w:val="00214222"/>
    <w:rsid w:val="002204DA"/>
    <w:rsid w:val="00222D4C"/>
    <w:rsid w:val="0022371A"/>
    <w:rsid w:val="00237785"/>
    <w:rsid w:val="002474A5"/>
    <w:rsid w:val="00251CAF"/>
    <w:rsid w:val="00251FB9"/>
    <w:rsid w:val="002520AD"/>
    <w:rsid w:val="0025660A"/>
    <w:rsid w:val="00257DF8"/>
    <w:rsid w:val="00257E4A"/>
    <w:rsid w:val="0026038D"/>
    <w:rsid w:val="0027175D"/>
    <w:rsid w:val="0027642D"/>
    <w:rsid w:val="0028314D"/>
    <w:rsid w:val="00283AC9"/>
    <w:rsid w:val="002969F5"/>
    <w:rsid w:val="0029793F"/>
    <w:rsid w:val="002A1C42"/>
    <w:rsid w:val="002A617C"/>
    <w:rsid w:val="002A71CF"/>
    <w:rsid w:val="002B3E9D"/>
    <w:rsid w:val="002C012A"/>
    <w:rsid w:val="002C73E8"/>
    <w:rsid w:val="002C77F4"/>
    <w:rsid w:val="002D0869"/>
    <w:rsid w:val="002D698D"/>
    <w:rsid w:val="002D78FE"/>
    <w:rsid w:val="002E4993"/>
    <w:rsid w:val="002E5BAC"/>
    <w:rsid w:val="002E6FCB"/>
    <w:rsid w:val="002E7635"/>
    <w:rsid w:val="002F265A"/>
    <w:rsid w:val="0030413F"/>
    <w:rsid w:val="00305EFE"/>
    <w:rsid w:val="0031264C"/>
    <w:rsid w:val="00313B4B"/>
    <w:rsid w:val="00313D85"/>
    <w:rsid w:val="00315CE3"/>
    <w:rsid w:val="0031629B"/>
    <w:rsid w:val="00316E7C"/>
    <w:rsid w:val="0032319C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83A75"/>
    <w:rsid w:val="003901E8"/>
    <w:rsid w:val="00390F1B"/>
    <w:rsid w:val="0039131E"/>
    <w:rsid w:val="00392F8C"/>
    <w:rsid w:val="003948F3"/>
    <w:rsid w:val="003A04A6"/>
    <w:rsid w:val="003A1A56"/>
    <w:rsid w:val="003A7759"/>
    <w:rsid w:val="003A7F6E"/>
    <w:rsid w:val="003B03EA"/>
    <w:rsid w:val="003C7C34"/>
    <w:rsid w:val="003D0F37"/>
    <w:rsid w:val="003D374F"/>
    <w:rsid w:val="003D5150"/>
    <w:rsid w:val="003F1901"/>
    <w:rsid w:val="003F1C3A"/>
    <w:rsid w:val="00404848"/>
    <w:rsid w:val="0041086B"/>
    <w:rsid w:val="00414698"/>
    <w:rsid w:val="0042565E"/>
    <w:rsid w:val="00432C05"/>
    <w:rsid w:val="00440379"/>
    <w:rsid w:val="00441393"/>
    <w:rsid w:val="00447CF0"/>
    <w:rsid w:val="00450233"/>
    <w:rsid w:val="00456F10"/>
    <w:rsid w:val="0046058B"/>
    <w:rsid w:val="00462CF1"/>
    <w:rsid w:val="00474746"/>
    <w:rsid w:val="0047494E"/>
    <w:rsid w:val="00476942"/>
    <w:rsid w:val="00477027"/>
    <w:rsid w:val="00477D62"/>
    <w:rsid w:val="004871A2"/>
    <w:rsid w:val="00492A8D"/>
    <w:rsid w:val="004944C8"/>
    <w:rsid w:val="004A0EBF"/>
    <w:rsid w:val="004A4AC4"/>
    <w:rsid w:val="004A4EC4"/>
    <w:rsid w:val="004B17AE"/>
    <w:rsid w:val="004B494F"/>
    <w:rsid w:val="004C0E4B"/>
    <w:rsid w:val="004C5325"/>
    <w:rsid w:val="004C7796"/>
    <w:rsid w:val="004D6D3F"/>
    <w:rsid w:val="004E0BBB"/>
    <w:rsid w:val="004E1D57"/>
    <w:rsid w:val="004E2F16"/>
    <w:rsid w:val="004F1812"/>
    <w:rsid w:val="004F5930"/>
    <w:rsid w:val="004F6196"/>
    <w:rsid w:val="004F6C4E"/>
    <w:rsid w:val="00503044"/>
    <w:rsid w:val="00510AD9"/>
    <w:rsid w:val="00517E6C"/>
    <w:rsid w:val="00523666"/>
    <w:rsid w:val="00525922"/>
    <w:rsid w:val="00526234"/>
    <w:rsid w:val="00534F34"/>
    <w:rsid w:val="0053692E"/>
    <w:rsid w:val="005378A6"/>
    <w:rsid w:val="00547837"/>
    <w:rsid w:val="00552EA6"/>
    <w:rsid w:val="005568C3"/>
    <w:rsid w:val="00557337"/>
    <w:rsid w:val="00557434"/>
    <w:rsid w:val="00572AF4"/>
    <w:rsid w:val="00576D38"/>
    <w:rsid w:val="00577542"/>
    <w:rsid w:val="005805D2"/>
    <w:rsid w:val="00583AA2"/>
    <w:rsid w:val="00591952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C6395"/>
    <w:rsid w:val="005D03E9"/>
    <w:rsid w:val="005D304B"/>
    <w:rsid w:val="005D3AF4"/>
    <w:rsid w:val="005D477A"/>
    <w:rsid w:val="005D6E5D"/>
    <w:rsid w:val="005E3989"/>
    <w:rsid w:val="005E4659"/>
    <w:rsid w:val="005E657A"/>
    <w:rsid w:val="005E6B4B"/>
    <w:rsid w:val="005F1386"/>
    <w:rsid w:val="005F17C2"/>
    <w:rsid w:val="00600C2B"/>
    <w:rsid w:val="00601C30"/>
    <w:rsid w:val="0060282A"/>
    <w:rsid w:val="006127AC"/>
    <w:rsid w:val="006218E8"/>
    <w:rsid w:val="00634A78"/>
    <w:rsid w:val="00642025"/>
    <w:rsid w:val="00646E87"/>
    <w:rsid w:val="0065107F"/>
    <w:rsid w:val="00661445"/>
    <w:rsid w:val="00661946"/>
    <w:rsid w:val="00662990"/>
    <w:rsid w:val="00664D09"/>
    <w:rsid w:val="00666061"/>
    <w:rsid w:val="00667424"/>
    <w:rsid w:val="00667792"/>
    <w:rsid w:val="0067154B"/>
    <w:rsid w:val="00671677"/>
    <w:rsid w:val="00673C9E"/>
    <w:rsid w:val="006744D8"/>
    <w:rsid w:val="006750F2"/>
    <w:rsid w:val="006752D6"/>
    <w:rsid w:val="00675E02"/>
    <w:rsid w:val="006766CD"/>
    <w:rsid w:val="00676CC9"/>
    <w:rsid w:val="006802D8"/>
    <w:rsid w:val="00683978"/>
    <w:rsid w:val="0068553C"/>
    <w:rsid w:val="00685F34"/>
    <w:rsid w:val="00695656"/>
    <w:rsid w:val="006975A8"/>
    <w:rsid w:val="006A1012"/>
    <w:rsid w:val="006A57DE"/>
    <w:rsid w:val="006C1376"/>
    <w:rsid w:val="006C48F9"/>
    <w:rsid w:val="006C4B48"/>
    <w:rsid w:val="006D6FFD"/>
    <w:rsid w:val="006E0E7D"/>
    <w:rsid w:val="006E10BF"/>
    <w:rsid w:val="006F1763"/>
    <w:rsid w:val="006F1C14"/>
    <w:rsid w:val="006F6A16"/>
    <w:rsid w:val="00703A6A"/>
    <w:rsid w:val="00706B12"/>
    <w:rsid w:val="00722236"/>
    <w:rsid w:val="00725CCA"/>
    <w:rsid w:val="0072737A"/>
    <w:rsid w:val="007311E7"/>
    <w:rsid w:val="00731DEE"/>
    <w:rsid w:val="0073275F"/>
    <w:rsid w:val="00734BC6"/>
    <w:rsid w:val="007369F0"/>
    <w:rsid w:val="007427B2"/>
    <w:rsid w:val="007541D3"/>
    <w:rsid w:val="007556C1"/>
    <w:rsid w:val="00756ACD"/>
    <w:rsid w:val="007577D7"/>
    <w:rsid w:val="0076781A"/>
    <w:rsid w:val="007715A3"/>
    <w:rsid w:val="007715E8"/>
    <w:rsid w:val="00776004"/>
    <w:rsid w:val="0078486B"/>
    <w:rsid w:val="00785904"/>
    <w:rsid w:val="00785A39"/>
    <w:rsid w:val="00787D8A"/>
    <w:rsid w:val="00790277"/>
    <w:rsid w:val="00790C5D"/>
    <w:rsid w:val="00790F64"/>
    <w:rsid w:val="00791EBC"/>
    <w:rsid w:val="00793577"/>
    <w:rsid w:val="00795637"/>
    <w:rsid w:val="00797EF8"/>
    <w:rsid w:val="007A446A"/>
    <w:rsid w:val="007A53A6"/>
    <w:rsid w:val="007A6159"/>
    <w:rsid w:val="007B17EC"/>
    <w:rsid w:val="007B27E9"/>
    <w:rsid w:val="007B2C5B"/>
    <w:rsid w:val="007B2D11"/>
    <w:rsid w:val="007B3DB4"/>
    <w:rsid w:val="007B5B33"/>
    <w:rsid w:val="007B658B"/>
    <w:rsid w:val="007B6700"/>
    <w:rsid w:val="007B6A93"/>
    <w:rsid w:val="007B7BEC"/>
    <w:rsid w:val="007C1C1E"/>
    <w:rsid w:val="007D1805"/>
    <w:rsid w:val="007D2107"/>
    <w:rsid w:val="007D3A42"/>
    <w:rsid w:val="007D5895"/>
    <w:rsid w:val="007D77AB"/>
    <w:rsid w:val="007E28D0"/>
    <w:rsid w:val="007E30DF"/>
    <w:rsid w:val="007F7544"/>
    <w:rsid w:val="00800995"/>
    <w:rsid w:val="008062E2"/>
    <w:rsid w:val="00812EAA"/>
    <w:rsid w:val="00816F79"/>
    <w:rsid w:val="008172F8"/>
    <w:rsid w:val="0082599E"/>
    <w:rsid w:val="008326B2"/>
    <w:rsid w:val="00837DBD"/>
    <w:rsid w:val="00846831"/>
    <w:rsid w:val="00851F87"/>
    <w:rsid w:val="00855D0C"/>
    <w:rsid w:val="00865532"/>
    <w:rsid w:val="00867686"/>
    <w:rsid w:val="008737D3"/>
    <w:rsid w:val="008747E0"/>
    <w:rsid w:val="00876841"/>
    <w:rsid w:val="008779AE"/>
    <w:rsid w:val="00882B3C"/>
    <w:rsid w:val="00882E52"/>
    <w:rsid w:val="00885DAE"/>
    <w:rsid w:val="0088783D"/>
    <w:rsid w:val="008910D4"/>
    <w:rsid w:val="00892192"/>
    <w:rsid w:val="0089476E"/>
    <w:rsid w:val="008972C3"/>
    <w:rsid w:val="008A28D9"/>
    <w:rsid w:val="008A30BA"/>
    <w:rsid w:val="008C33B5"/>
    <w:rsid w:val="008C3A72"/>
    <w:rsid w:val="008C6969"/>
    <w:rsid w:val="008D0A6A"/>
    <w:rsid w:val="008D29F3"/>
    <w:rsid w:val="008D3883"/>
    <w:rsid w:val="008D439D"/>
    <w:rsid w:val="008E1F69"/>
    <w:rsid w:val="008E76B1"/>
    <w:rsid w:val="008F38BB"/>
    <w:rsid w:val="008F57D8"/>
    <w:rsid w:val="00902834"/>
    <w:rsid w:val="009054E9"/>
    <w:rsid w:val="00910058"/>
    <w:rsid w:val="009115DD"/>
    <w:rsid w:val="00914330"/>
    <w:rsid w:val="00914E26"/>
    <w:rsid w:val="0091590F"/>
    <w:rsid w:val="00917DAC"/>
    <w:rsid w:val="00920E06"/>
    <w:rsid w:val="00921ACD"/>
    <w:rsid w:val="00923B4D"/>
    <w:rsid w:val="00924953"/>
    <w:rsid w:val="0092540C"/>
    <w:rsid w:val="00925D34"/>
    <w:rsid w:val="00925E0F"/>
    <w:rsid w:val="00931A57"/>
    <w:rsid w:val="00934294"/>
    <w:rsid w:val="0093492E"/>
    <w:rsid w:val="009414E6"/>
    <w:rsid w:val="0095450F"/>
    <w:rsid w:val="00956901"/>
    <w:rsid w:val="00962EC1"/>
    <w:rsid w:val="00963196"/>
    <w:rsid w:val="00970427"/>
    <w:rsid w:val="00970741"/>
    <w:rsid w:val="00971591"/>
    <w:rsid w:val="00974564"/>
    <w:rsid w:val="00974E99"/>
    <w:rsid w:val="009764FA"/>
    <w:rsid w:val="00980192"/>
    <w:rsid w:val="009821B8"/>
    <w:rsid w:val="00982A22"/>
    <w:rsid w:val="009940E6"/>
    <w:rsid w:val="00994D97"/>
    <w:rsid w:val="009A07B7"/>
    <w:rsid w:val="009A74A1"/>
    <w:rsid w:val="009B1545"/>
    <w:rsid w:val="009B3B1D"/>
    <w:rsid w:val="009B5023"/>
    <w:rsid w:val="009B543F"/>
    <w:rsid w:val="009B785E"/>
    <w:rsid w:val="009C26F8"/>
    <w:rsid w:val="009C609E"/>
    <w:rsid w:val="009D25B8"/>
    <w:rsid w:val="009D26AB"/>
    <w:rsid w:val="009D7EFA"/>
    <w:rsid w:val="009E0ABE"/>
    <w:rsid w:val="009E16EC"/>
    <w:rsid w:val="009E433C"/>
    <w:rsid w:val="009E4A4D"/>
    <w:rsid w:val="009E6578"/>
    <w:rsid w:val="009F081F"/>
    <w:rsid w:val="009F6CEA"/>
    <w:rsid w:val="00A06A3D"/>
    <w:rsid w:val="00A10EBA"/>
    <w:rsid w:val="00A13E56"/>
    <w:rsid w:val="00A1460D"/>
    <w:rsid w:val="00A14644"/>
    <w:rsid w:val="00A227BF"/>
    <w:rsid w:val="00A24838"/>
    <w:rsid w:val="00A2743E"/>
    <w:rsid w:val="00A30C33"/>
    <w:rsid w:val="00A30E75"/>
    <w:rsid w:val="00A4308C"/>
    <w:rsid w:val="00A43395"/>
    <w:rsid w:val="00A44836"/>
    <w:rsid w:val="00A45177"/>
    <w:rsid w:val="00A524B5"/>
    <w:rsid w:val="00A53B30"/>
    <w:rsid w:val="00A549B3"/>
    <w:rsid w:val="00A56184"/>
    <w:rsid w:val="00A67954"/>
    <w:rsid w:val="00A704D8"/>
    <w:rsid w:val="00A72ED7"/>
    <w:rsid w:val="00A748A1"/>
    <w:rsid w:val="00A77FBB"/>
    <w:rsid w:val="00A8083F"/>
    <w:rsid w:val="00A90D86"/>
    <w:rsid w:val="00A91DBA"/>
    <w:rsid w:val="00A97900"/>
    <w:rsid w:val="00AA1D7A"/>
    <w:rsid w:val="00AA3E01"/>
    <w:rsid w:val="00AA3EEB"/>
    <w:rsid w:val="00AB0BFA"/>
    <w:rsid w:val="00AB4A37"/>
    <w:rsid w:val="00AB6D79"/>
    <w:rsid w:val="00AB76B7"/>
    <w:rsid w:val="00AC33A2"/>
    <w:rsid w:val="00AD38F7"/>
    <w:rsid w:val="00AE65F1"/>
    <w:rsid w:val="00AE6BB4"/>
    <w:rsid w:val="00AE74AD"/>
    <w:rsid w:val="00AF159C"/>
    <w:rsid w:val="00B01873"/>
    <w:rsid w:val="00B036AF"/>
    <w:rsid w:val="00B04941"/>
    <w:rsid w:val="00B06AFC"/>
    <w:rsid w:val="00B074AB"/>
    <w:rsid w:val="00B07717"/>
    <w:rsid w:val="00B10816"/>
    <w:rsid w:val="00B17253"/>
    <w:rsid w:val="00B17D23"/>
    <w:rsid w:val="00B2583D"/>
    <w:rsid w:val="00B300B1"/>
    <w:rsid w:val="00B3100D"/>
    <w:rsid w:val="00B31A41"/>
    <w:rsid w:val="00B3287F"/>
    <w:rsid w:val="00B3400D"/>
    <w:rsid w:val="00B40199"/>
    <w:rsid w:val="00B459F6"/>
    <w:rsid w:val="00B4705C"/>
    <w:rsid w:val="00B4748A"/>
    <w:rsid w:val="00B502FF"/>
    <w:rsid w:val="00B50A9C"/>
    <w:rsid w:val="00B528D3"/>
    <w:rsid w:val="00B53BB6"/>
    <w:rsid w:val="00B643DF"/>
    <w:rsid w:val="00B64E62"/>
    <w:rsid w:val="00B65300"/>
    <w:rsid w:val="00B67422"/>
    <w:rsid w:val="00B70BD4"/>
    <w:rsid w:val="00B712CA"/>
    <w:rsid w:val="00B73463"/>
    <w:rsid w:val="00B76FD5"/>
    <w:rsid w:val="00B81B9F"/>
    <w:rsid w:val="00B86145"/>
    <w:rsid w:val="00B90123"/>
    <w:rsid w:val="00B9016D"/>
    <w:rsid w:val="00B97760"/>
    <w:rsid w:val="00BA0F98"/>
    <w:rsid w:val="00BA1517"/>
    <w:rsid w:val="00BA4E39"/>
    <w:rsid w:val="00BA5754"/>
    <w:rsid w:val="00BA67FD"/>
    <w:rsid w:val="00BA7C48"/>
    <w:rsid w:val="00BB5695"/>
    <w:rsid w:val="00BC251F"/>
    <w:rsid w:val="00BC27F6"/>
    <w:rsid w:val="00BC39F4"/>
    <w:rsid w:val="00BD1587"/>
    <w:rsid w:val="00BD6A20"/>
    <w:rsid w:val="00BD7EE1"/>
    <w:rsid w:val="00BE1EEC"/>
    <w:rsid w:val="00BE2C54"/>
    <w:rsid w:val="00BE5568"/>
    <w:rsid w:val="00BE5764"/>
    <w:rsid w:val="00BE7295"/>
    <w:rsid w:val="00BF1358"/>
    <w:rsid w:val="00BF7637"/>
    <w:rsid w:val="00C0106D"/>
    <w:rsid w:val="00C0118D"/>
    <w:rsid w:val="00C03944"/>
    <w:rsid w:val="00C133BE"/>
    <w:rsid w:val="00C17621"/>
    <w:rsid w:val="00C222B4"/>
    <w:rsid w:val="00C262E4"/>
    <w:rsid w:val="00C33E20"/>
    <w:rsid w:val="00C3407F"/>
    <w:rsid w:val="00C35CF6"/>
    <w:rsid w:val="00C3725B"/>
    <w:rsid w:val="00C45C00"/>
    <w:rsid w:val="00C522BE"/>
    <w:rsid w:val="00C533EC"/>
    <w:rsid w:val="00C5470E"/>
    <w:rsid w:val="00C55EFB"/>
    <w:rsid w:val="00C56585"/>
    <w:rsid w:val="00C56B3F"/>
    <w:rsid w:val="00C61919"/>
    <w:rsid w:val="00C61E62"/>
    <w:rsid w:val="00C6211D"/>
    <w:rsid w:val="00C65270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34A"/>
    <w:rsid w:val="00C9558A"/>
    <w:rsid w:val="00C965D1"/>
    <w:rsid w:val="00C966EB"/>
    <w:rsid w:val="00CA04B1"/>
    <w:rsid w:val="00CA2DFC"/>
    <w:rsid w:val="00CA368A"/>
    <w:rsid w:val="00CA3A20"/>
    <w:rsid w:val="00CA4EC9"/>
    <w:rsid w:val="00CB03D4"/>
    <w:rsid w:val="00CB0617"/>
    <w:rsid w:val="00CB08B6"/>
    <w:rsid w:val="00CB137B"/>
    <w:rsid w:val="00CB7460"/>
    <w:rsid w:val="00CC35EF"/>
    <w:rsid w:val="00CC47DE"/>
    <w:rsid w:val="00CC5048"/>
    <w:rsid w:val="00CC6246"/>
    <w:rsid w:val="00CE15D8"/>
    <w:rsid w:val="00CE5860"/>
    <w:rsid w:val="00CE5E46"/>
    <w:rsid w:val="00CE64BE"/>
    <w:rsid w:val="00CF49CC"/>
    <w:rsid w:val="00CF54C2"/>
    <w:rsid w:val="00D04F0B"/>
    <w:rsid w:val="00D07384"/>
    <w:rsid w:val="00D1463A"/>
    <w:rsid w:val="00D24632"/>
    <w:rsid w:val="00D252C9"/>
    <w:rsid w:val="00D27A4C"/>
    <w:rsid w:val="00D32DDF"/>
    <w:rsid w:val="00D3700C"/>
    <w:rsid w:val="00D4573B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F38"/>
    <w:rsid w:val="00DA17CD"/>
    <w:rsid w:val="00DB25B3"/>
    <w:rsid w:val="00DD041E"/>
    <w:rsid w:val="00DD60F2"/>
    <w:rsid w:val="00DD7C69"/>
    <w:rsid w:val="00DE0893"/>
    <w:rsid w:val="00DE2814"/>
    <w:rsid w:val="00DE6290"/>
    <w:rsid w:val="00DE6796"/>
    <w:rsid w:val="00DF41B2"/>
    <w:rsid w:val="00E01166"/>
    <w:rsid w:val="00E01272"/>
    <w:rsid w:val="00E015AE"/>
    <w:rsid w:val="00E03067"/>
    <w:rsid w:val="00E03846"/>
    <w:rsid w:val="00E069B6"/>
    <w:rsid w:val="00E16DAC"/>
    <w:rsid w:val="00E16EB4"/>
    <w:rsid w:val="00E20A7D"/>
    <w:rsid w:val="00E21A27"/>
    <w:rsid w:val="00E25A9E"/>
    <w:rsid w:val="00E27A2F"/>
    <w:rsid w:val="00E31A58"/>
    <w:rsid w:val="00E40865"/>
    <w:rsid w:val="00E42A94"/>
    <w:rsid w:val="00E44826"/>
    <w:rsid w:val="00E451BA"/>
    <w:rsid w:val="00E454B5"/>
    <w:rsid w:val="00E458BF"/>
    <w:rsid w:val="00E54BFB"/>
    <w:rsid w:val="00E54CD7"/>
    <w:rsid w:val="00E706E7"/>
    <w:rsid w:val="00E74FE4"/>
    <w:rsid w:val="00E818AD"/>
    <w:rsid w:val="00E84229"/>
    <w:rsid w:val="00E84930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7C87"/>
    <w:rsid w:val="00ED030E"/>
    <w:rsid w:val="00ED067C"/>
    <w:rsid w:val="00ED2A8D"/>
    <w:rsid w:val="00ED2ACE"/>
    <w:rsid w:val="00ED4450"/>
    <w:rsid w:val="00EE5230"/>
    <w:rsid w:val="00EE54CB"/>
    <w:rsid w:val="00EE6424"/>
    <w:rsid w:val="00EF1C54"/>
    <w:rsid w:val="00EF404B"/>
    <w:rsid w:val="00F00376"/>
    <w:rsid w:val="00F01F0C"/>
    <w:rsid w:val="00F02A5A"/>
    <w:rsid w:val="00F061EC"/>
    <w:rsid w:val="00F07C80"/>
    <w:rsid w:val="00F11368"/>
    <w:rsid w:val="00F11764"/>
    <w:rsid w:val="00F157E2"/>
    <w:rsid w:val="00F2055E"/>
    <w:rsid w:val="00F24139"/>
    <w:rsid w:val="00F259E2"/>
    <w:rsid w:val="00F41AAF"/>
    <w:rsid w:val="00F41F0B"/>
    <w:rsid w:val="00F527AC"/>
    <w:rsid w:val="00F5503F"/>
    <w:rsid w:val="00F575D3"/>
    <w:rsid w:val="00F61D83"/>
    <w:rsid w:val="00F65DD1"/>
    <w:rsid w:val="00F66B37"/>
    <w:rsid w:val="00F707B3"/>
    <w:rsid w:val="00F71135"/>
    <w:rsid w:val="00F74309"/>
    <w:rsid w:val="00F7793E"/>
    <w:rsid w:val="00F82C35"/>
    <w:rsid w:val="00F90461"/>
    <w:rsid w:val="00F927A3"/>
    <w:rsid w:val="00F944C6"/>
    <w:rsid w:val="00FA370D"/>
    <w:rsid w:val="00FA66F1"/>
    <w:rsid w:val="00FC06AF"/>
    <w:rsid w:val="00FC378B"/>
    <w:rsid w:val="00FC3977"/>
    <w:rsid w:val="00FD0080"/>
    <w:rsid w:val="00FD2566"/>
    <w:rsid w:val="00FD2F16"/>
    <w:rsid w:val="00FD6065"/>
    <w:rsid w:val="00FE1D34"/>
    <w:rsid w:val="00FE2317"/>
    <w:rsid w:val="00FE244F"/>
    <w:rsid w:val="00FE2A6F"/>
    <w:rsid w:val="00FE59F6"/>
    <w:rsid w:val="00FF1446"/>
    <w:rsid w:val="00FF4860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7685FBF6"/>
  <w15:docId w15:val="{2B8ABE87-3887-409D-95EA-42AA0504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1BA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AB4A37"/>
    <w:pPr>
      <w:keepNext/>
      <w:keepLines/>
      <w:numPr>
        <w:numId w:val="2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6802D8"/>
    <w:pPr>
      <w:keepNext/>
      <w:keepLines/>
      <w:numPr>
        <w:ilvl w:val="1"/>
        <w:numId w:val="29"/>
      </w:numPr>
      <w:spacing w:before="120" w:after="120"/>
      <w:ind w:left="578" w:right="709" w:hanging="578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AB4A37"/>
    <w:pPr>
      <w:keepNext/>
      <w:keepLines/>
      <w:numPr>
        <w:ilvl w:val="2"/>
        <w:numId w:val="29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AB4A37"/>
    <w:pPr>
      <w:keepNext/>
      <w:keepLines/>
      <w:numPr>
        <w:ilvl w:val="3"/>
        <w:numId w:val="29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qFormat/>
    <w:rsid w:val="00756ACD"/>
    <w:pPr>
      <w:keepNext/>
      <w:keepLines/>
      <w:numPr>
        <w:ilvl w:val="4"/>
        <w:numId w:val="29"/>
      </w:numPr>
      <w:spacing w:before="120" w:after="120"/>
      <w:outlineLvl w:val="4"/>
    </w:pPr>
    <w:rPr>
      <w:rFonts w:asciiTheme="majorHAnsi" w:eastAsiaTheme="majorEastAsia" w:hAnsiTheme="majorHAnsi" w:cstheme="majorBidi"/>
      <w:b/>
      <w:color w:val="407EC9"/>
      <w:sz w:val="20"/>
    </w:rPr>
  </w:style>
  <w:style w:type="paragraph" w:styleId="Heading6">
    <w:name w:val="heading 6"/>
    <w:basedOn w:val="Normal"/>
    <w:next w:val="Normal"/>
    <w:link w:val="Heading6Char"/>
    <w:rsid w:val="00AB4A37"/>
    <w:pPr>
      <w:keepNext/>
      <w:keepLines/>
      <w:numPr>
        <w:ilvl w:val="5"/>
        <w:numId w:val="2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AB4A37"/>
    <w:pPr>
      <w:keepNext/>
      <w:keepLines/>
      <w:numPr>
        <w:ilvl w:val="6"/>
        <w:numId w:val="2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AB4A37"/>
    <w:pPr>
      <w:keepNext/>
      <w:keepLines/>
      <w:numPr>
        <w:ilvl w:val="7"/>
        <w:numId w:val="2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AB4A37"/>
    <w:pPr>
      <w:keepNext/>
      <w:keepLines/>
      <w:numPr>
        <w:ilvl w:val="8"/>
        <w:numId w:val="2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802D8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756ACD"/>
    <w:rPr>
      <w:rFonts w:asciiTheme="majorHAnsi" w:eastAsiaTheme="majorEastAsia" w:hAnsiTheme="majorHAnsi" w:cstheme="majorBidi"/>
      <w:b/>
      <w:color w:val="407EC9"/>
      <w:sz w:val="20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B3100D"/>
    <w:pPr>
      <w:tabs>
        <w:tab w:val="right" w:leader="dot" w:pos="9781"/>
      </w:tabs>
      <w:spacing w:after="60"/>
      <w:ind w:left="1276" w:right="424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TOC3">
    <w:name w:val="toc 3"/>
    <w:basedOn w:val="Normal"/>
    <w:next w:val="Normal"/>
    <w:uiPriority w:val="39"/>
    <w:unhideWhenUsed/>
    <w:rsid w:val="00B3100D"/>
    <w:pPr>
      <w:tabs>
        <w:tab w:val="right" w:leader="dot" w:pos="9781"/>
      </w:tabs>
      <w:spacing w:after="60"/>
      <w:ind w:left="1134" w:hanging="709"/>
    </w:pPr>
    <w:rPr>
      <w:color w:val="00558C"/>
      <w:sz w:val="20"/>
    </w:rPr>
  </w:style>
  <w:style w:type="paragraph" w:customStyle="1" w:styleId="Listatext">
    <w:name w:val="List a text"/>
    <w:basedOn w:val="Normal"/>
    <w:qFormat/>
    <w:rsid w:val="00D07384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A30E75"/>
    <w:pPr>
      <w:numPr>
        <w:numId w:val="10"/>
      </w:numPr>
      <w:spacing w:before="24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A30E75"/>
    <w:pPr>
      <w:numPr>
        <w:ilvl w:val="1"/>
        <w:numId w:val="10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A30E75"/>
    <w:pPr>
      <w:numPr>
        <w:ilvl w:val="2"/>
        <w:numId w:val="10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0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5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Normal"/>
    <w:next w:val="Normal"/>
    <w:qFormat/>
    <w:rsid w:val="00662990"/>
    <w:pPr>
      <w:numPr>
        <w:numId w:val="31"/>
      </w:numPr>
      <w:spacing w:after="240"/>
    </w:pPr>
    <w:rPr>
      <w:b/>
      <w:bCs/>
      <w:i/>
      <w:color w:val="575756"/>
      <w:sz w:val="22"/>
      <w:u w:val="single"/>
    </w:rPr>
  </w:style>
  <w:style w:type="paragraph" w:styleId="ListNumber">
    <w:name w:val="List Number"/>
    <w:basedOn w:val="Normal"/>
    <w:semiHidden/>
    <w:rsid w:val="006E10BF"/>
    <w:pPr>
      <w:numPr>
        <w:numId w:val="13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B3100D"/>
    <w:pPr>
      <w:tabs>
        <w:tab w:val="right" w:leader="dot" w:pos="9781"/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D07384"/>
    <w:pPr>
      <w:numPr>
        <w:ilvl w:val="1"/>
        <w:numId w:val="3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B3100D"/>
    <w:pPr>
      <w:tabs>
        <w:tab w:val="right" w:leader="dot" w:pos="9781"/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D07384"/>
    <w:pPr>
      <w:numPr>
        <w:ilvl w:val="2"/>
        <w:numId w:val="32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D07384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4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D07384"/>
    <w:pPr>
      <w:numPr>
        <w:numId w:val="3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D07384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7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Tablebullet">
    <w:name w:val="Table bullet"/>
    <w:basedOn w:val="Tabletext"/>
    <w:next w:val="Tabletext"/>
    <w:qFormat/>
    <w:rsid w:val="004F1812"/>
    <w:pPr>
      <w:numPr>
        <w:numId w:val="33"/>
      </w:numPr>
    </w:pPr>
  </w:style>
  <w:style w:type="paragraph" w:customStyle="1" w:styleId="Figurecaption">
    <w:name w:val="Figure caption"/>
    <w:basedOn w:val="Normal"/>
    <w:next w:val="Normal"/>
    <w:qFormat/>
    <w:rsid w:val="00662990"/>
    <w:pPr>
      <w:numPr>
        <w:numId w:val="9"/>
      </w:numPr>
      <w:spacing w:before="240" w:after="240"/>
    </w:pPr>
    <w:rPr>
      <w:b/>
      <w:bCs/>
      <w:i/>
      <w:color w:val="575756"/>
      <w:sz w:val="22"/>
      <w:u w:val="single"/>
    </w:rPr>
  </w:style>
  <w:style w:type="paragraph" w:customStyle="1" w:styleId="AnnexBHead1">
    <w:name w:val="Annex B Head 1"/>
    <w:basedOn w:val="Normal"/>
    <w:next w:val="Heading1separatationline"/>
    <w:rsid w:val="00C03944"/>
    <w:pPr>
      <w:numPr>
        <w:numId w:val="12"/>
      </w:numPr>
    </w:pPr>
    <w:rPr>
      <w:b/>
      <w:caps/>
      <w:color w:val="407EC9"/>
      <w:sz w:val="28"/>
    </w:r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Normal"/>
    <w:next w:val="Heading2separationline"/>
    <w:rsid w:val="00C03944"/>
    <w:pPr>
      <w:numPr>
        <w:ilvl w:val="1"/>
        <w:numId w:val="4"/>
      </w:numPr>
    </w:pPr>
    <w:rPr>
      <w:b/>
      <w:caps/>
      <w:color w:val="407EC9"/>
      <w:sz w:val="24"/>
    </w:rPr>
  </w:style>
  <w:style w:type="paragraph" w:customStyle="1" w:styleId="AnnexBHead3">
    <w:name w:val="Annex B Head 3"/>
    <w:basedOn w:val="Normal"/>
    <w:next w:val="BodyText"/>
    <w:rsid w:val="00C03944"/>
    <w:pPr>
      <w:numPr>
        <w:ilvl w:val="2"/>
        <w:numId w:val="4"/>
      </w:numPr>
    </w:pPr>
    <w:rPr>
      <w:b/>
      <w:smallCaps/>
      <w:color w:val="407EC9"/>
      <w:sz w:val="22"/>
    </w:rPr>
  </w:style>
  <w:style w:type="paragraph" w:customStyle="1" w:styleId="AnnexBHead4">
    <w:name w:val="Annex B Head 4"/>
    <w:basedOn w:val="Normal"/>
    <w:next w:val="BodyText"/>
    <w:rsid w:val="00C03944"/>
    <w:pPr>
      <w:numPr>
        <w:ilvl w:val="3"/>
        <w:numId w:val="4"/>
      </w:numPr>
    </w:pPr>
    <w:rPr>
      <w:b/>
      <w:color w:val="407EC9"/>
      <w:sz w:val="22"/>
    </w:r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6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30E75"/>
    <w:pPr>
      <w:numPr>
        <w:numId w:val="18"/>
      </w:numPr>
      <w:spacing w:before="240" w:after="120"/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30E75"/>
    <w:pPr>
      <w:numPr>
        <w:ilvl w:val="1"/>
        <w:numId w:val="18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30E75"/>
    <w:pPr>
      <w:numPr>
        <w:ilvl w:val="2"/>
        <w:numId w:val="18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30E75"/>
    <w:pPr>
      <w:numPr>
        <w:ilvl w:val="3"/>
        <w:numId w:val="18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A30E75"/>
    <w:pPr>
      <w:numPr>
        <w:numId w:val="17"/>
      </w:numPr>
      <w:spacing w:before="240" w:after="120"/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A30E75"/>
    <w:pPr>
      <w:numPr>
        <w:ilvl w:val="1"/>
        <w:numId w:val="17"/>
      </w:numPr>
      <w:spacing w:before="120"/>
    </w:pPr>
    <w:rPr>
      <w:b/>
      <w:caps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A30E75"/>
    <w:pPr>
      <w:numPr>
        <w:ilvl w:val="2"/>
        <w:numId w:val="17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A30E75"/>
    <w:pPr>
      <w:numPr>
        <w:ilvl w:val="3"/>
        <w:numId w:val="17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A30E75"/>
    <w:pPr>
      <w:numPr>
        <w:numId w:val="19"/>
      </w:numPr>
      <w:spacing w:before="240" w:after="120"/>
    </w:pPr>
    <w:rPr>
      <w:b/>
      <w:caps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A30E75"/>
    <w:pPr>
      <w:numPr>
        <w:ilvl w:val="1"/>
        <w:numId w:val="19"/>
      </w:numPr>
    </w:pPr>
    <w:rPr>
      <w:b/>
      <w:caps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A30E75"/>
    <w:pPr>
      <w:numPr>
        <w:ilvl w:val="2"/>
        <w:numId w:val="19"/>
      </w:numPr>
    </w:pPr>
    <w:rPr>
      <w:b/>
      <w:smallCaps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A30E75"/>
    <w:pPr>
      <w:numPr>
        <w:ilvl w:val="3"/>
        <w:numId w:val="20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A30E75"/>
    <w:pPr>
      <w:numPr>
        <w:numId w:val="21"/>
      </w:numPr>
      <w:spacing w:before="240" w:after="120"/>
    </w:pPr>
    <w:rPr>
      <w:b/>
      <w:caps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A30E75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A30E75"/>
    <w:pPr>
      <w:numPr>
        <w:ilvl w:val="2"/>
        <w:numId w:val="21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A30E75"/>
    <w:pPr>
      <w:numPr>
        <w:ilvl w:val="3"/>
        <w:numId w:val="21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A30E75"/>
    <w:pPr>
      <w:numPr>
        <w:numId w:val="22"/>
      </w:numPr>
      <w:spacing w:before="240" w:after="120"/>
    </w:pPr>
    <w:rPr>
      <w:b/>
      <w:caps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A30E75"/>
    <w:pPr>
      <w:numPr>
        <w:ilvl w:val="1"/>
        <w:numId w:val="22"/>
      </w:numPr>
    </w:pPr>
    <w:rPr>
      <w:b/>
      <w:caps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A30E75"/>
    <w:pPr>
      <w:numPr>
        <w:ilvl w:val="2"/>
        <w:numId w:val="22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A30E75"/>
    <w:pPr>
      <w:numPr>
        <w:ilvl w:val="3"/>
        <w:numId w:val="22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A30E75"/>
    <w:pPr>
      <w:numPr>
        <w:numId w:val="23"/>
      </w:numPr>
      <w:spacing w:before="240" w:after="120"/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A30E75"/>
    <w:pPr>
      <w:numPr>
        <w:ilvl w:val="1"/>
        <w:numId w:val="23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A30E75"/>
    <w:pPr>
      <w:numPr>
        <w:ilvl w:val="2"/>
        <w:numId w:val="23"/>
      </w:numPr>
    </w:pPr>
    <w:rPr>
      <w:b/>
      <w:smallCaps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A30E75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A30E75"/>
    <w:pPr>
      <w:numPr>
        <w:numId w:val="24"/>
      </w:numPr>
      <w:spacing w:before="240" w:after="120"/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A30E75"/>
    <w:pPr>
      <w:numPr>
        <w:ilvl w:val="1"/>
        <w:numId w:val="24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A30E75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A30E75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34294"/>
    <w:pPr>
      <w:numPr>
        <w:numId w:val="25"/>
      </w:numPr>
      <w:spacing w:before="240" w:after="120"/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34294"/>
    <w:pPr>
      <w:numPr>
        <w:ilvl w:val="1"/>
        <w:numId w:val="25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34294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34294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34294"/>
    <w:pPr>
      <w:numPr>
        <w:numId w:val="26"/>
      </w:numPr>
      <w:spacing w:before="240" w:after="120"/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34294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34294"/>
    <w:pPr>
      <w:numPr>
        <w:ilvl w:val="2"/>
        <w:numId w:val="26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34294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34294"/>
    <w:pPr>
      <w:numPr>
        <w:numId w:val="27"/>
      </w:numPr>
      <w:spacing w:before="240" w:after="120"/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34294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34294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34294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34294"/>
    <w:pPr>
      <w:numPr>
        <w:numId w:val="28"/>
      </w:numPr>
      <w:spacing w:before="240" w:after="120"/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34294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34294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34294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Tablebullettext">
    <w:name w:val="Table bullet text"/>
    <w:basedOn w:val="Tabletext"/>
    <w:qFormat/>
    <w:rsid w:val="004F1812"/>
    <w:pPr>
      <w:ind w:left="397" w:right="0"/>
    </w:pPr>
  </w:style>
  <w:style w:type="paragraph" w:customStyle="1" w:styleId="TableList11">
    <w:name w:val="Table List 11"/>
    <w:basedOn w:val="List1"/>
    <w:rsid w:val="00E44826"/>
    <w:pPr>
      <w:numPr>
        <w:numId w:val="30"/>
      </w:numPr>
      <w:tabs>
        <w:tab w:val="clear" w:pos="0"/>
      </w:tabs>
      <w:spacing w:after="60"/>
      <w:jc w:val="left"/>
    </w:pPr>
    <w:rPr>
      <w:sz w:val="18"/>
      <w:szCs w:val="18"/>
    </w:rPr>
  </w:style>
  <w:style w:type="paragraph" w:customStyle="1" w:styleId="Tablelista">
    <w:name w:val="Table list a"/>
    <w:basedOn w:val="Lista"/>
    <w:rsid w:val="00790C5D"/>
    <w:pPr>
      <w:tabs>
        <w:tab w:val="clear" w:pos="0"/>
      </w:tabs>
      <w:ind w:left="0" w:firstLine="0"/>
    </w:pPr>
    <w:rPr>
      <w:sz w:val="18"/>
      <w:szCs w:val="18"/>
      <w:lang w:val="fr-FR"/>
    </w:rPr>
  </w:style>
  <w:style w:type="paragraph" w:customStyle="1" w:styleId="Tablelisti">
    <w:name w:val="Table list i"/>
    <w:basedOn w:val="Listi"/>
    <w:rsid w:val="00790C5D"/>
    <w:pPr>
      <w:spacing w:after="60"/>
      <w:ind w:left="1320" w:hanging="425"/>
    </w:pPr>
    <w:rPr>
      <w:sz w:val="18"/>
      <w:lang w:val="fr-FR"/>
    </w:rPr>
  </w:style>
  <w:style w:type="paragraph" w:styleId="ListParagraph">
    <w:name w:val="List Paragraph"/>
    <w:aliases w:val="DDM Gen Text,List Paragraph1,Bullet Level 1"/>
    <w:basedOn w:val="Normal"/>
    <w:link w:val="ListParagraphChar"/>
    <w:uiPriority w:val="34"/>
    <w:qFormat/>
    <w:rsid w:val="00057699"/>
    <w:pPr>
      <w:spacing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customStyle="1" w:styleId="Bullet6">
    <w:name w:val="Bullet 6"/>
    <w:basedOn w:val="Normal"/>
    <w:qFormat/>
    <w:rsid w:val="00181DEC"/>
    <w:pPr>
      <w:numPr>
        <w:numId w:val="34"/>
      </w:numPr>
      <w:spacing w:after="60" w:line="240" w:lineRule="auto"/>
      <w:jc w:val="both"/>
    </w:pPr>
    <w:rPr>
      <w:rFonts w:ascii="Calibri" w:hAnsi="Calibri" w:cs="Times New Roman"/>
      <w:sz w:val="22"/>
      <w:lang w:eastAsia="en-GB"/>
    </w:rPr>
  </w:style>
  <w:style w:type="paragraph" w:customStyle="1" w:styleId="AnnexTable">
    <w:name w:val="Annex Table"/>
    <w:basedOn w:val="Normal"/>
    <w:next w:val="Normal"/>
    <w:rsid w:val="00181DEC"/>
    <w:pPr>
      <w:numPr>
        <w:numId w:val="35"/>
      </w:numPr>
      <w:tabs>
        <w:tab w:val="left" w:pos="1418"/>
      </w:tabs>
      <w:spacing w:before="120" w:after="120" w:line="240" w:lineRule="auto"/>
      <w:jc w:val="center"/>
    </w:pPr>
    <w:rPr>
      <w:rFonts w:ascii="Arial" w:eastAsia="Times New Roman" w:hAnsi="Arial" w:cs="Times New Roman"/>
      <w:i/>
      <w:sz w:val="22"/>
      <w:szCs w:val="24"/>
    </w:rPr>
  </w:style>
  <w:style w:type="paragraph" w:styleId="Subtitle">
    <w:name w:val="Subtitle"/>
    <w:basedOn w:val="Normal"/>
    <w:link w:val="SubtitleChar"/>
    <w:qFormat/>
    <w:rsid w:val="00181DEC"/>
    <w:pPr>
      <w:spacing w:after="60" w:line="240" w:lineRule="auto"/>
      <w:jc w:val="center"/>
      <w:outlineLvl w:val="1"/>
    </w:pPr>
    <w:rPr>
      <w:rFonts w:ascii="Arial" w:eastAsia="Times New Roman" w:hAnsi="Arial" w:cs="Arial"/>
      <w:sz w:val="22"/>
      <w:szCs w:val="24"/>
    </w:rPr>
  </w:style>
  <w:style w:type="character" w:customStyle="1" w:styleId="SubtitleChar">
    <w:name w:val="Subtitle Char"/>
    <w:basedOn w:val="DefaultParagraphFont"/>
    <w:link w:val="Subtitle"/>
    <w:rsid w:val="00181DEC"/>
    <w:rPr>
      <w:rFonts w:ascii="Arial" w:eastAsia="Times New Roman" w:hAnsi="Arial" w:cs="Arial"/>
      <w:szCs w:val="24"/>
      <w:lang w:val="en-GB"/>
    </w:rPr>
  </w:style>
  <w:style w:type="paragraph" w:styleId="Title">
    <w:name w:val="Title"/>
    <w:basedOn w:val="Normal"/>
    <w:link w:val="TitleChar"/>
    <w:qFormat/>
    <w:rsid w:val="00181DEC"/>
    <w:pPr>
      <w:spacing w:before="120" w:after="240" w:line="240" w:lineRule="auto"/>
      <w:jc w:val="center"/>
      <w:outlineLvl w:val="0"/>
    </w:pPr>
    <w:rPr>
      <w:rFonts w:ascii="Arial" w:eastAsia="Times New Roman" w:hAnsi="Arial" w:cs="Arial"/>
      <w:b/>
      <w:bCs/>
      <w:color w:val="003F68" w:themeColor="accent1" w:themeShade="BF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181DEC"/>
    <w:rPr>
      <w:rFonts w:ascii="Arial" w:eastAsia="Times New Roman" w:hAnsi="Arial" w:cs="Arial"/>
      <w:b/>
      <w:bCs/>
      <w:color w:val="003F68" w:themeColor="accent1" w:themeShade="BF"/>
      <w:kern w:val="28"/>
      <w:sz w:val="32"/>
      <w:szCs w:val="32"/>
      <w:lang w:val="en-GB"/>
    </w:rPr>
  </w:style>
  <w:style w:type="character" w:customStyle="1" w:styleId="ListParagraphChar">
    <w:name w:val="List Paragraph Char"/>
    <w:aliases w:val="DDM Gen Text Char,List Paragraph1 Char,Bullet Level 1 Char"/>
    <w:link w:val="ListParagraph"/>
    <w:uiPriority w:val="34"/>
    <w:locked/>
    <w:rsid w:val="00181DEC"/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53B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9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261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ora-alliance.org/" TargetMode="External"/><Relationship Id="rId18" Type="http://schemas.openxmlformats.org/officeDocument/2006/relationships/hyperlink" Target="https://www.semtech.com/company" TargetMode="Externa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hyperlink" Target="https://lora-alliance.org/" TargetMode="External"/><Relationship Id="rId17" Type="http://schemas.openxmlformats.org/officeDocument/2006/relationships/hyperlink" Target="https://lora-alliance.org/lorawan-certification" TargetMode="External"/><Relationship Id="rId25" Type="http://schemas.openxmlformats.org/officeDocument/2006/relationships/fontTable" Target="fontTable.xml"/><Relationship Id="rId20" Type="http://schemas.openxmlformats.org/officeDocument/2006/relationships/hyperlink" Target="https://www.semtech.com/lora" TargetMode="External"/><Relationship Id="rId16" Type="http://schemas.openxmlformats.org/officeDocument/2006/relationships/hyperlink" Target="https://www.digita.fi/en/services/iot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https://www.semtech.com/lora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lora-alliance.org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ora-alliance.org/" TargetMode="Externa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i\AppData\Local\Packages\Microsoft.MicrosoftEdge_8wekyb3d8bbwe\TempState\Downloads\Guideline%20Template%2001Dec18%20(1)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 (yleinen)" ma:contentTypeID="0x010100276BEE7F31435147A549525F356B099D0021967E85923A5F46B78018FC51E80C67" ma:contentTypeVersion="50" ma:contentTypeDescription="" ma:contentTypeScope="" ma:versionID="699564b39ac2e35a031ca5f94e558ef7">
  <xsd:schema xmlns:xsd="http://www.w3.org/2001/XMLSchema" xmlns:xs="http://www.w3.org/2001/XMLSchema" xmlns:p="http://schemas.microsoft.com/office/2006/metadata/properties" xmlns:ns2="a2b828b4-a432-45db-9f30-a9b2c0f0c0ff" xmlns:ns3="e3227db2-2a68-45ef-82ca-db23e107b42b" xmlns:ns4="3eedecf1-02c8-4b97-bcda-a652ffcae6fb" targetNamespace="http://schemas.microsoft.com/office/2006/metadata/properties" ma:root="true" ma:fieldsID="5f646c36b2dcb65e5dc869be5af62f26" ns2:_="" ns3:_="" ns4:_="">
    <xsd:import namespace="a2b828b4-a432-45db-9f30-a9b2c0f0c0ff"/>
    <xsd:import namespace="e3227db2-2a68-45ef-82ca-db23e107b42b"/>
    <xsd:import namespace="3eedecf1-02c8-4b97-bcda-a652ffcae6fb"/>
    <xsd:element name="properties">
      <xsd:complexType>
        <xsd:sequence>
          <xsd:element name="documentManagement">
            <xsd:complexType>
              <xsd:all>
                <xsd:element ref="ns2:Kuvaus" minOccurs="0"/>
                <xsd:element ref="ns2:Luottamuksellisuus"/>
                <xsd:element ref="ns3:Säilytys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828b4-a432-45db-9f30-a9b2c0f0c0ff" elementFormDefault="qualified">
    <xsd:import namespace="http://schemas.microsoft.com/office/2006/documentManagement/types"/>
    <xsd:import namespace="http://schemas.microsoft.com/office/infopath/2007/PartnerControls"/>
    <xsd:element name="Kuvaus" ma:index="2" nillable="true" ma:displayName="Kuvaus" ma:description="Kuvaus-kenttään voi syöttää dokumenttiin liittyviä avainsanoja tai pidemmän sanallisen kuvauksen. Avainsanat syötetään perusmuodossa, pilkulla erotettuna. Näiden tietojen syöttäminen parantaa osumia hakutuloksissa." ma:internalName="Kuvaus" ma:readOnly="false">
      <xsd:simpleType>
        <xsd:restriction base="dms:Note">
          <xsd:maxLength value="255"/>
        </xsd:restriction>
      </xsd:simpleType>
    </xsd:element>
    <xsd:element name="Luottamuksellisuus" ma:index="3" ma:displayName="Luottamuksellisuus" ma:default="Sisäinen" ma:description="Luottamuksellisuustieto on vain informatiivinen eikä sillä ole suoraa yhteyttä käyttöoikeuksiin. &#10;JULKINEN = Asiakirja on julkinen kaikille ja se voidaan julkaista esim. Internet-sivustolla.&#10;SISÄINEN = Asiakirja on tarkoitettu Digitan sisäiseen käyttöön ja on julkinen koko henkilöstölle (oletusarvo).&#10;LUOTTAMUKSELLINEN = Asiakirja sisältää luottamuksellisia tietoja ja on julkinen vain osalle Digitan henkilöstöstä. Esim. sopimukset ja hintatiedot.&#10;SALAINEN = Asiakirja sisältää liike- tai ammattisalaisuuksia tai maan turvallisuuteen liittyviä tietoja ja on julkinen vain osalle Digitan henkilöstöstä." ma:format="Dropdown" ma:internalName="Luottamuksellisuus" ma:readOnly="false">
      <xsd:simpleType>
        <xsd:restriction base="dms:Choice">
          <xsd:enumeration value="Julkinen"/>
          <xsd:enumeration value="Sisäinen"/>
          <xsd:enumeration value="Luottamuksellinen"/>
          <xsd:enumeration value="Salaine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227db2-2a68-45ef-82ca-db23e107b42b" elementFormDefault="qualified">
    <xsd:import namespace="http://schemas.microsoft.com/office/2006/documentManagement/types"/>
    <xsd:import namespace="http://schemas.microsoft.com/office/infopath/2007/PartnerControls"/>
    <xsd:element name="Säilytys" ma:index="4" ma:displayName="Säilytys" ma:default="toistaiseksi" ma:description="Dokumentin säilytysaika, oletuksena toistaiseksi." ma:format="Dropdown" ma:internalName="S_x00e4_ilytys" ma:readOnly="false">
      <xsd:simpleType>
        <xsd:restriction base="dms:Choice">
          <xsd:enumeration value="1v"/>
          <xsd:enumeration value="2v"/>
          <xsd:enumeration value="6v"/>
          <xsd:enumeration value="toistaiseksi"/>
          <xsd:enumeration value="pysyvä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decf1-02c8-4b97-bcda-a652ffcae6f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Sisältölaji"/>
        <xsd:element ref="dc:title" minOccurs="0" maxOccurs="1" ma:index="1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32330-AC3D-4609-8B66-192A201462E1}">
  <ds:schemaRefs>
    <ds:schemaRef ds:uri="http://schemas.microsoft.com/office/2006/metadata/properties"/>
    <ds:schemaRef ds:uri="http://schemas.microsoft.com/office/infopath/2007/PartnerControls"/>
    <ds:schemaRef ds:uri="a2b828b4-a432-45db-9f30-a9b2c0f0c0ff"/>
    <ds:schemaRef ds:uri="e3227db2-2a68-45ef-82ca-db23e107b42b"/>
  </ds:schemaRefs>
</ds:datastoreItem>
</file>

<file path=customXml/itemProps2.xml><?xml version="1.0" encoding="utf-8"?>
<ds:datastoreItem xmlns:ds="http://schemas.openxmlformats.org/officeDocument/2006/customXml" ds:itemID="{EDC70026-7184-4F5A-A0CC-A85AFA556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b828b4-a432-45db-9f30-a9b2c0f0c0ff"/>
    <ds:schemaRef ds:uri="e3227db2-2a68-45ef-82ca-db23e107b42b"/>
    <ds:schemaRef ds:uri="3eedecf1-02c8-4b97-bcda-a652ffcae6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1D919-1DEA-47E7-9703-835F9C63E283}"/>
</file>

<file path=customXml/itemProps4.xml><?xml version="1.0" encoding="utf-8"?>
<ds:datastoreItem xmlns:ds="http://schemas.openxmlformats.org/officeDocument/2006/customXml" ds:itemID="{1C52CC5A-4E91-48C9-8761-10FDDC5A1A6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15EF783-2E04-408C-A846-796B34231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 Template 01Dec18 (1).dotx</Template>
  <TotalTime>1</TotalTime>
  <Pages>8</Pages>
  <Words>1126</Words>
  <Characters>6421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7532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Jillian Carson-Jackson</dc:creator>
  <cp:keywords/>
  <dc:description/>
  <cp:lastModifiedBy>Jillian Carson-Jackson</cp:lastModifiedBy>
  <cp:revision>2</cp:revision>
  <dcterms:created xsi:type="dcterms:W3CDTF">2020-04-07T09:43:00Z</dcterms:created>
  <dcterms:modified xsi:type="dcterms:W3CDTF">2020-04-07T09:43:00Z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